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BEF4" w14:textId="1A536D99" w:rsidR="002B0CA6" w:rsidRPr="00B87C22" w:rsidRDefault="002B0CA6" w:rsidP="00ED207C">
      <w:pPr>
        <w:pBdr>
          <w:top w:val="single" w:sz="4" w:space="1" w:color="auto"/>
          <w:left w:val="single" w:sz="4" w:space="4" w:color="auto"/>
          <w:bottom w:val="single" w:sz="4" w:space="1" w:color="auto"/>
          <w:right w:val="single" w:sz="4" w:space="4" w:color="auto"/>
        </w:pBdr>
        <w:jc w:val="center"/>
        <w:rPr>
          <w:rFonts w:ascii="Verdana" w:hAnsi="Verdana"/>
          <w:b/>
          <w:bCs/>
          <w:sz w:val="20"/>
          <w:szCs w:val="20"/>
          <w:lang w:val="nl-BE"/>
        </w:rPr>
      </w:pPr>
      <w:r w:rsidRPr="00B87C22">
        <w:rPr>
          <w:rFonts w:ascii="Verdana" w:hAnsi="Verdana"/>
          <w:b/>
          <w:bCs/>
          <w:sz w:val="20"/>
          <w:szCs w:val="20"/>
          <w:lang w:val="nl-BE"/>
        </w:rPr>
        <w:t xml:space="preserve">Fiche </w:t>
      </w:r>
      <w:r w:rsidR="0087415C" w:rsidRPr="00B87C22">
        <w:rPr>
          <w:rFonts w:ascii="Verdana" w:hAnsi="Verdana"/>
          <w:b/>
          <w:bCs/>
          <w:sz w:val="20"/>
          <w:szCs w:val="20"/>
          <w:lang w:val="nl-BE"/>
        </w:rPr>
        <w:t>2</w:t>
      </w:r>
      <w:r w:rsidR="00D605C7">
        <w:rPr>
          <w:rFonts w:ascii="Verdana" w:hAnsi="Verdana"/>
          <w:b/>
          <w:bCs/>
          <w:sz w:val="20"/>
          <w:szCs w:val="20"/>
          <w:lang w:val="nl-BE"/>
        </w:rPr>
        <w:t>2</w:t>
      </w:r>
      <w:r w:rsidR="00F77A18" w:rsidRPr="00B87C22">
        <w:rPr>
          <w:rFonts w:ascii="Verdana" w:hAnsi="Verdana"/>
          <w:b/>
          <w:bCs/>
          <w:sz w:val="20"/>
          <w:szCs w:val="20"/>
          <w:lang w:val="nl-BE"/>
        </w:rPr>
        <w:t>:</w:t>
      </w:r>
      <w:r w:rsidR="00B87C22" w:rsidRPr="00B87C22">
        <w:rPr>
          <w:rFonts w:ascii="Verdana" w:hAnsi="Verdana"/>
          <w:b/>
          <w:bCs/>
          <w:sz w:val="20"/>
          <w:szCs w:val="20"/>
          <w:lang w:val="nl-BE"/>
        </w:rPr>
        <w:t xml:space="preserve"> </w:t>
      </w:r>
      <w:r w:rsidR="00D605C7" w:rsidRPr="009A1A67">
        <w:rPr>
          <w:rFonts w:ascii="Verdana" w:eastAsia="SimSun" w:hAnsi="Verdana" w:cs="Times New Roman"/>
          <w:b/>
          <w:bCs/>
          <w:sz w:val="20"/>
          <w:szCs w:val="20"/>
          <w:lang w:val="nl-NL"/>
        </w:rPr>
        <w:t>Behoorlijke levensstandaard en sociale bescherming</w:t>
      </w:r>
      <w:r w:rsidR="00B87C22" w:rsidRPr="00243540">
        <w:rPr>
          <w:rFonts w:ascii="Verdana" w:hAnsi="Verdana"/>
          <w:b/>
          <w:bCs/>
          <w:sz w:val="20"/>
          <w:szCs w:val="20"/>
          <w:lang w:val="nl-BE"/>
        </w:rPr>
        <w:t xml:space="preserve"> </w:t>
      </w:r>
      <w:r w:rsidRPr="00B87C22">
        <w:rPr>
          <w:rFonts w:ascii="Verdana" w:hAnsi="Verdana"/>
          <w:b/>
          <w:bCs/>
          <w:sz w:val="20"/>
          <w:szCs w:val="20"/>
          <w:lang w:val="nl-BE"/>
        </w:rPr>
        <w:t>(</w:t>
      </w:r>
      <w:r w:rsidR="00110F83" w:rsidRPr="00B87C22">
        <w:rPr>
          <w:rFonts w:ascii="Verdana" w:hAnsi="Verdana"/>
          <w:b/>
          <w:bCs/>
          <w:sz w:val="20"/>
          <w:szCs w:val="20"/>
          <w:lang w:val="nl-BE"/>
        </w:rPr>
        <w:t>A</w:t>
      </w:r>
      <w:r w:rsidRPr="00B87C22">
        <w:rPr>
          <w:rFonts w:ascii="Verdana" w:hAnsi="Verdana"/>
          <w:b/>
          <w:bCs/>
          <w:sz w:val="20"/>
          <w:szCs w:val="20"/>
          <w:lang w:val="nl-BE"/>
        </w:rPr>
        <w:t>rt.</w:t>
      </w:r>
      <w:r w:rsidR="00603181" w:rsidRPr="00B87C22">
        <w:rPr>
          <w:rFonts w:ascii="Verdana" w:hAnsi="Verdana"/>
          <w:b/>
          <w:bCs/>
          <w:sz w:val="20"/>
          <w:szCs w:val="20"/>
          <w:lang w:val="nl-BE"/>
        </w:rPr>
        <w:t>2</w:t>
      </w:r>
      <w:r w:rsidR="00D605C7">
        <w:rPr>
          <w:rFonts w:ascii="Verdana" w:hAnsi="Verdana"/>
          <w:b/>
          <w:bCs/>
          <w:sz w:val="20"/>
          <w:szCs w:val="20"/>
          <w:lang w:val="nl-BE"/>
        </w:rPr>
        <w:t>8</w:t>
      </w:r>
      <w:r w:rsidRPr="00B87C22">
        <w:rPr>
          <w:rFonts w:ascii="Verdana" w:hAnsi="Verdana"/>
          <w:b/>
          <w:bCs/>
          <w:sz w:val="20"/>
          <w:szCs w:val="20"/>
          <w:lang w:val="nl-BE"/>
        </w:rPr>
        <w:t>)</w:t>
      </w:r>
    </w:p>
    <w:tbl>
      <w:tblPr>
        <w:tblStyle w:val="Grilledutableau"/>
        <w:tblW w:w="13751" w:type="dxa"/>
        <w:tblInd w:w="-431" w:type="dxa"/>
        <w:tblLayout w:type="fixed"/>
        <w:tblLook w:val="04A0" w:firstRow="1" w:lastRow="0" w:firstColumn="1" w:lastColumn="0" w:noHBand="0" w:noVBand="1"/>
      </w:tblPr>
      <w:tblGrid>
        <w:gridCol w:w="1419"/>
        <w:gridCol w:w="10771"/>
        <w:gridCol w:w="1561"/>
      </w:tblGrid>
      <w:tr w:rsidR="002B0CA6" w:rsidRPr="002B0CA6" w14:paraId="68C9BF91" w14:textId="77777777" w:rsidTr="000A5E5F">
        <w:trPr>
          <w:trHeight w:val="347"/>
        </w:trPr>
        <w:tc>
          <w:tcPr>
            <w:tcW w:w="1419" w:type="dxa"/>
          </w:tcPr>
          <w:p w14:paraId="1DD97FD8" w14:textId="77777777" w:rsidR="002B0CA6" w:rsidRPr="002B0CA6" w:rsidRDefault="002B0CA6" w:rsidP="002B0CA6">
            <w:pPr>
              <w:jc w:val="center"/>
              <w:rPr>
                <w:rFonts w:ascii="Verdana" w:hAnsi="Verdana"/>
                <w:b/>
                <w:bCs/>
                <w:sz w:val="20"/>
                <w:szCs w:val="20"/>
                <w:lang w:val="fr-BE"/>
              </w:rPr>
            </w:pPr>
            <w:r w:rsidRPr="002B0CA6">
              <w:rPr>
                <w:rFonts w:ascii="Verdana" w:hAnsi="Verdana"/>
                <w:b/>
                <w:bCs/>
                <w:sz w:val="20"/>
                <w:szCs w:val="20"/>
                <w:lang w:val="fr-BE"/>
              </w:rPr>
              <w:t>N°</w:t>
            </w:r>
          </w:p>
        </w:tc>
        <w:tc>
          <w:tcPr>
            <w:tcW w:w="10771" w:type="dxa"/>
          </w:tcPr>
          <w:p w14:paraId="3C0A35D8" w14:textId="77777777" w:rsidR="002B0CA6" w:rsidRPr="002B0CA6" w:rsidRDefault="0089297C" w:rsidP="002B0CA6">
            <w:pPr>
              <w:jc w:val="center"/>
              <w:rPr>
                <w:rFonts w:ascii="Verdana" w:hAnsi="Verdana"/>
                <w:b/>
                <w:bCs/>
                <w:sz w:val="20"/>
                <w:szCs w:val="20"/>
                <w:lang w:val="fr-BE"/>
              </w:rPr>
            </w:pPr>
            <w:proofErr w:type="spellStart"/>
            <w:r w:rsidRPr="0089297C">
              <w:rPr>
                <w:rFonts w:ascii="Verdana" w:hAnsi="Verdana"/>
                <w:b/>
                <w:bCs/>
                <w:sz w:val="20"/>
                <w:szCs w:val="20"/>
                <w:lang w:val="fr-BE"/>
              </w:rPr>
              <w:t>Voor</w:t>
            </w:r>
            <w:proofErr w:type="spellEnd"/>
            <w:r w:rsidRPr="0089297C">
              <w:rPr>
                <w:rFonts w:ascii="Verdana" w:hAnsi="Verdana"/>
                <w:b/>
                <w:bCs/>
                <w:sz w:val="20"/>
                <w:szCs w:val="20"/>
                <w:lang w:val="fr-BE"/>
              </w:rPr>
              <w:t xml:space="preserve"> BDF </w:t>
            </w:r>
            <w:proofErr w:type="spellStart"/>
            <w:r w:rsidRPr="0089297C">
              <w:rPr>
                <w:rFonts w:ascii="Verdana" w:hAnsi="Verdana"/>
                <w:b/>
                <w:bCs/>
                <w:sz w:val="20"/>
                <w:szCs w:val="20"/>
                <w:lang w:val="fr-BE"/>
              </w:rPr>
              <w:t>alternatief</w:t>
            </w:r>
            <w:proofErr w:type="spellEnd"/>
            <w:r w:rsidRPr="0089297C">
              <w:rPr>
                <w:rFonts w:ascii="Verdana" w:hAnsi="Verdana"/>
                <w:b/>
                <w:bCs/>
                <w:sz w:val="20"/>
                <w:szCs w:val="20"/>
                <w:lang w:val="fr-BE"/>
              </w:rPr>
              <w:t xml:space="preserve"> </w:t>
            </w:r>
            <w:proofErr w:type="spellStart"/>
            <w:r w:rsidRPr="0089297C">
              <w:rPr>
                <w:rFonts w:ascii="Verdana" w:hAnsi="Verdana"/>
                <w:b/>
                <w:bCs/>
                <w:sz w:val="20"/>
                <w:szCs w:val="20"/>
                <w:lang w:val="fr-BE"/>
              </w:rPr>
              <w:t>verslag</w:t>
            </w:r>
            <w:proofErr w:type="spellEnd"/>
          </w:p>
        </w:tc>
        <w:tc>
          <w:tcPr>
            <w:tcW w:w="1561" w:type="dxa"/>
          </w:tcPr>
          <w:p w14:paraId="6EC07808" w14:textId="77777777" w:rsidR="002B0CA6" w:rsidRPr="002B0CA6" w:rsidRDefault="0089297C" w:rsidP="002B0CA6">
            <w:pPr>
              <w:jc w:val="center"/>
              <w:rPr>
                <w:rFonts w:ascii="Verdana" w:hAnsi="Verdana"/>
                <w:b/>
                <w:bCs/>
                <w:sz w:val="20"/>
                <w:szCs w:val="20"/>
                <w:lang w:val="fr-BE"/>
              </w:rPr>
            </w:pPr>
            <w:r>
              <w:rPr>
                <w:rFonts w:ascii="Verdana" w:hAnsi="Verdana"/>
                <w:b/>
                <w:bCs/>
                <w:sz w:val="20"/>
                <w:szCs w:val="20"/>
                <w:lang w:val="fr-BE"/>
              </w:rPr>
              <w:t>Origine</w:t>
            </w:r>
          </w:p>
        </w:tc>
      </w:tr>
      <w:tr w:rsidR="002B0CA6" w:rsidRPr="002B0CA6" w14:paraId="15D51493" w14:textId="77777777" w:rsidTr="000A5E5F">
        <w:trPr>
          <w:trHeight w:val="532"/>
        </w:trPr>
        <w:tc>
          <w:tcPr>
            <w:tcW w:w="1419" w:type="dxa"/>
          </w:tcPr>
          <w:p w14:paraId="1EC716D6" w14:textId="27388B96" w:rsidR="002B0CA6" w:rsidRPr="0089297C" w:rsidRDefault="002B0CA6" w:rsidP="002B0CA6">
            <w:pPr>
              <w:keepNext/>
              <w:keepLines/>
              <w:spacing w:before="240"/>
              <w:outlineLvl w:val="0"/>
              <w:rPr>
                <w:rFonts w:ascii="Verdana" w:eastAsiaTheme="majorEastAsia" w:hAnsi="Verdana" w:cstheme="majorBidi"/>
                <w:sz w:val="20"/>
                <w:szCs w:val="20"/>
                <w:lang w:val="fr-CH"/>
              </w:rPr>
            </w:pPr>
            <w:r w:rsidRPr="0089297C">
              <w:rPr>
                <w:rFonts w:ascii="Verdana" w:eastAsiaTheme="majorEastAsia" w:hAnsi="Verdana" w:cstheme="majorBidi"/>
                <w:sz w:val="20"/>
                <w:szCs w:val="20"/>
                <w:lang w:val="fr-CH"/>
              </w:rPr>
              <w:t>F</w:t>
            </w:r>
            <w:r w:rsidR="0087415C">
              <w:rPr>
                <w:rFonts w:ascii="Verdana" w:eastAsiaTheme="majorEastAsia" w:hAnsi="Verdana" w:cstheme="majorBidi"/>
                <w:sz w:val="20"/>
                <w:szCs w:val="20"/>
                <w:lang w:val="fr-CH"/>
              </w:rPr>
              <w:t>2</w:t>
            </w:r>
            <w:r w:rsidR="00D605C7">
              <w:rPr>
                <w:rFonts w:ascii="Verdana" w:eastAsiaTheme="majorEastAsia" w:hAnsi="Verdana" w:cstheme="majorBidi"/>
                <w:sz w:val="20"/>
                <w:szCs w:val="20"/>
                <w:lang w:val="fr-CH"/>
              </w:rPr>
              <w:t>2</w:t>
            </w:r>
            <w:r w:rsidRPr="0089297C">
              <w:rPr>
                <w:rFonts w:ascii="Verdana" w:eastAsiaTheme="majorEastAsia" w:hAnsi="Verdana" w:cstheme="majorBidi"/>
                <w:sz w:val="20"/>
                <w:szCs w:val="20"/>
                <w:lang w:val="fr-CH"/>
              </w:rPr>
              <w:t xml:space="preserve"> </w:t>
            </w:r>
            <w:r w:rsidR="00D605C7">
              <w:rPr>
                <w:rFonts w:ascii="Verdana" w:eastAsiaTheme="majorEastAsia" w:hAnsi="Verdana" w:cstheme="majorBidi"/>
                <w:sz w:val="20"/>
                <w:szCs w:val="20"/>
                <w:lang w:val="fr-CH"/>
              </w:rPr>
              <w:t>V26</w:t>
            </w:r>
            <w:r w:rsidR="00EA424C">
              <w:rPr>
                <w:rFonts w:ascii="Verdana" w:eastAsiaTheme="majorEastAsia" w:hAnsi="Verdana" w:cstheme="majorBidi"/>
                <w:sz w:val="20"/>
                <w:szCs w:val="20"/>
                <w:lang w:val="fr-CH"/>
              </w:rPr>
              <w:t xml:space="preserve"> </w:t>
            </w:r>
            <w:r w:rsidR="00F77A18">
              <w:rPr>
                <w:rFonts w:ascii="Verdana" w:eastAsiaTheme="majorEastAsia" w:hAnsi="Verdana" w:cstheme="majorBidi"/>
                <w:sz w:val="20"/>
                <w:szCs w:val="20"/>
                <w:lang w:val="fr-CH"/>
              </w:rPr>
              <w:t>a)</w:t>
            </w:r>
          </w:p>
        </w:tc>
        <w:tc>
          <w:tcPr>
            <w:tcW w:w="10771" w:type="dxa"/>
          </w:tcPr>
          <w:p w14:paraId="2E7CABE8" w14:textId="77777777" w:rsidR="00D605C7" w:rsidRPr="000C6787" w:rsidRDefault="0089297C" w:rsidP="00D605C7">
            <w:pPr>
              <w:rPr>
                <w:rFonts w:ascii="Verdana" w:hAnsi="Verdana"/>
                <w:sz w:val="20"/>
                <w:szCs w:val="20"/>
                <w:u w:val="single"/>
                <w:lang w:val="nl-NL"/>
              </w:rPr>
            </w:pPr>
            <w:r w:rsidRPr="0089297C">
              <w:rPr>
                <w:rFonts w:ascii="Verdana" w:eastAsiaTheme="majorEastAsia" w:hAnsi="Verdana" w:cstheme="majorBidi"/>
                <w:b/>
                <w:bCs/>
                <w:sz w:val="20"/>
                <w:szCs w:val="20"/>
                <w:u w:val="single"/>
                <w:lang w:val="nl-BE"/>
              </w:rPr>
              <w:t>Vraag</w:t>
            </w:r>
            <w:r w:rsidR="002B0CA6" w:rsidRPr="0089297C">
              <w:rPr>
                <w:rFonts w:ascii="Verdana" w:eastAsiaTheme="majorEastAsia" w:hAnsi="Verdana" w:cstheme="majorBidi"/>
                <w:b/>
                <w:bCs/>
                <w:sz w:val="20"/>
                <w:szCs w:val="20"/>
                <w:u w:val="single"/>
                <w:lang w:val="nl-BE"/>
              </w:rPr>
              <w:t xml:space="preserve"> </w:t>
            </w:r>
            <w:r w:rsidR="00046EA5">
              <w:rPr>
                <w:rFonts w:ascii="Verdana" w:eastAsiaTheme="majorEastAsia" w:hAnsi="Verdana" w:cstheme="majorBidi"/>
                <w:b/>
                <w:bCs/>
                <w:sz w:val="20"/>
                <w:szCs w:val="20"/>
                <w:u w:val="single"/>
                <w:lang w:val="nl-BE"/>
              </w:rPr>
              <w:t>2</w:t>
            </w:r>
            <w:r w:rsidR="00D605C7">
              <w:rPr>
                <w:rFonts w:ascii="Verdana" w:eastAsiaTheme="majorEastAsia" w:hAnsi="Verdana" w:cstheme="majorBidi"/>
                <w:b/>
                <w:bCs/>
                <w:sz w:val="20"/>
                <w:szCs w:val="20"/>
                <w:u w:val="single"/>
                <w:lang w:val="nl-BE"/>
              </w:rPr>
              <w:t>6</w:t>
            </w:r>
            <w:r w:rsidR="002B0CA6" w:rsidRPr="00110F83">
              <w:rPr>
                <w:rFonts w:ascii="Verdana" w:eastAsiaTheme="majorEastAsia" w:hAnsi="Verdana" w:cstheme="majorBidi"/>
                <w:sz w:val="20"/>
                <w:szCs w:val="20"/>
                <w:u w:val="single"/>
                <w:lang w:val="nl-BE"/>
              </w:rPr>
              <w:t> :</w:t>
            </w:r>
            <w:r w:rsidR="009A6361" w:rsidRPr="00C27A37">
              <w:rPr>
                <w:rFonts w:ascii="Verdana" w:hAnsi="Verdana"/>
                <w:sz w:val="20"/>
                <w:szCs w:val="20"/>
                <w:lang w:val="nl-NL"/>
              </w:rPr>
              <w:t xml:space="preserve"> </w:t>
            </w:r>
            <w:r w:rsidR="00D605C7" w:rsidRPr="000C6787">
              <w:rPr>
                <w:rFonts w:ascii="Verdana" w:hAnsi="Verdana"/>
                <w:sz w:val="20"/>
                <w:szCs w:val="20"/>
                <w:u w:val="single"/>
                <w:lang w:val="nl-NL"/>
              </w:rPr>
              <w:t>Beschrijf de maatregelen die zijn genomen:</w:t>
            </w:r>
          </w:p>
          <w:p w14:paraId="3422E568" w14:textId="39C79AB4" w:rsidR="00D605C7" w:rsidRPr="001F4386" w:rsidRDefault="00D605C7" w:rsidP="00D605C7">
            <w:pPr>
              <w:rPr>
                <w:rFonts w:ascii="Verdana" w:hAnsi="Verdana"/>
                <w:sz w:val="20"/>
                <w:szCs w:val="20"/>
                <w:u w:val="single"/>
                <w:lang w:val="nl-NL"/>
              </w:rPr>
            </w:pPr>
            <w:r w:rsidRPr="001F4386">
              <w:rPr>
                <w:rFonts w:ascii="Verdana" w:hAnsi="Verdana"/>
                <w:sz w:val="20"/>
                <w:szCs w:val="20"/>
                <w:u w:val="single"/>
                <w:lang w:val="nl-NL"/>
              </w:rPr>
              <w:t>a) om mainstreaming van handicaps in de strategieën voor armoedebestrijding en het terugdringen van dakloosheid te realiseren. Gelieve bijzondere aandacht te schenken aan  de situatie van vrouwen, kinderen en ouderen met een handicap;</w:t>
            </w:r>
          </w:p>
          <w:p w14:paraId="337A25B4" w14:textId="3D9FC7C3" w:rsidR="00F77A18" w:rsidRPr="0077009C" w:rsidRDefault="00F77A18" w:rsidP="00D605C7">
            <w:pPr>
              <w:rPr>
                <w:rFonts w:ascii="Verdana" w:hAnsi="Verdana"/>
                <w:sz w:val="20"/>
                <w:szCs w:val="20"/>
                <w:lang w:val="nl-NL"/>
              </w:rPr>
            </w:pPr>
          </w:p>
        </w:tc>
        <w:tc>
          <w:tcPr>
            <w:tcW w:w="1561" w:type="dxa"/>
          </w:tcPr>
          <w:p w14:paraId="7005492C" w14:textId="77777777" w:rsidR="002B0CA6" w:rsidRPr="002B0CA6" w:rsidRDefault="002B0CA6" w:rsidP="002B0CA6">
            <w:pPr>
              <w:keepNext/>
              <w:keepLines/>
              <w:spacing w:before="240"/>
              <w:outlineLvl w:val="0"/>
              <w:rPr>
                <w:rFonts w:ascii="Verdana" w:eastAsiaTheme="majorEastAsia" w:hAnsi="Verdana" w:cstheme="majorBidi"/>
                <w:sz w:val="20"/>
                <w:szCs w:val="20"/>
                <w:u w:val="single"/>
                <w:lang w:val="fr-CH"/>
              </w:rPr>
            </w:pPr>
            <w:r w:rsidRPr="002B0CA6">
              <w:rPr>
                <w:rFonts w:ascii="Verdana" w:eastAsiaTheme="majorEastAsia" w:hAnsi="Verdana" w:cstheme="majorBidi"/>
                <w:sz w:val="20"/>
                <w:szCs w:val="20"/>
                <w:u w:val="single"/>
                <w:lang w:val="fr-CH"/>
              </w:rPr>
              <w:t>CDPH</w:t>
            </w:r>
          </w:p>
        </w:tc>
      </w:tr>
      <w:tr w:rsidR="002B0CA6" w:rsidRPr="0089297C" w14:paraId="0DBD0723" w14:textId="77777777" w:rsidTr="000A5E5F">
        <w:trPr>
          <w:trHeight w:val="532"/>
        </w:trPr>
        <w:tc>
          <w:tcPr>
            <w:tcW w:w="1419" w:type="dxa"/>
          </w:tcPr>
          <w:p w14:paraId="2A82FAFC" w14:textId="0B576F1D" w:rsidR="002B0CA6" w:rsidRPr="002B0CA6" w:rsidRDefault="002B0CA6" w:rsidP="002B0CA6">
            <w:pPr>
              <w:rPr>
                <w:rFonts w:ascii="Verdana" w:hAnsi="Verdana"/>
                <w:sz w:val="20"/>
                <w:szCs w:val="20"/>
                <w:lang w:val="fr-CH"/>
              </w:rPr>
            </w:pPr>
            <w:r w:rsidRPr="002B0CA6">
              <w:rPr>
                <w:rFonts w:ascii="Verdana" w:hAnsi="Verdana"/>
                <w:sz w:val="20"/>
                <w:szCs w:val="20"/>
                <w:lang w:val="fr-CH"/>
              </w:rPr>
              <w:t>F</w:t>
            </w:r>
            <w:r w:rsidR="0087415C">
              <w:rPr>
                <w:rFonts w:ascii="Verdana" w:hAnsi="Verdana"/>
                <w:sz w:val="20"/>
                <w:szCs w:val="20"/>
                <w:lang w:val="fr-CH"/>
              </w:rPr>
              <w:t>2</w:t>
            </w:r>
            <w:r w:rsidR="00D605C7">
              <w:rPr>
                <w:rFonts w:ascii="Verdana" w:hAnsi="Verdana"/>
                <w:sz w:val="20"/>
                <w:szCs w:val="20"/>
                <w:lang w:val="fr-CH"/>
              </w:rPr>
              <w:t>2</w:t>
            </w:r>
            <w:r w:rsidRPr="002B0CA6">
              <w:rPr>
                <w:rFonts w:ascii="Verdana" w:hAnsi="Verdana"/>
                <w:sz w:val="20"/>
                <w:szCs w:val="20"/>
                <w:lang w:val="fr-CH"/>
              </w:rPr>
              <w:t xml:space="preserve"> </w:t>
            </w:r>
            <w:r w:rsidR="0089297C">
              <w:rPr>
                <w:rFonts w:ascii="Verdana" w:hAnsi="Verdana"/>
                <w:sz w:val="20"/>
                <w:szCs w:val="20"/>
                <w:lang w:val="fr-CH"/>
              </w:rPr>
              <w:t>V</w:t>
            </w:r>
            <w:r w:rsidR="00046EA5">
              <w:rPr>
                <w:rFonts w:ascii="Verdana" w:hAnsi="Verdana"/>
                <w:sz w:val="20"/>
                <w:szCs w:val="20"/>
                <w:lang w:val="fr-CH"/>
              </w:rPr>
              <w:t>2</w:t>
            </w:r>
            <w:r w:rsidR="00D605C7">
              <w:rPr>
                <w:rFonts w:ascii="Verdana" w:hAnsi="Verdana"/>
                <w:sz w:val="20"/>
                <w:szCs w:val="20"/>
                <w:lang w:val="fr-CH"/>
              </w:rPr>
              <w:t>6</w:t>
            </w:r>
            <w:r w:rsidRPr="002B0CA6">
              <w:rPr>
                <w:rFonts w:ascii="Verdana" w:hAnsi="Verdana"/>
                <w:sz w:val="20"/>
                <w:szCs w:val="20"/>
                <w:lang w:val="fr-CH"/>
              </w:rPr>
              <w:t xml:space="preserve"> </w:t>
            </w:r>
            <w:r w:rsidR="00F77A18">
              <w:rPr>
                <w:rFonts w:ascii="Verdana" w:hAnsi="Verdana"/>
                <w:sz w:val="20"/>
                <w:szCs w:val="20"/>
                <w:lang w:val="fr-CH"/>
              </w:rPr>
              <w:t>a)</w:t>
            </w:r>
          </w:p>
        </w:tc>
        <w:tc>
          <w:tcPr>
            <w:tcW w:w="10771" w:type="dxa"/>
          </w:tcPr>
          <w:p w14:paraId="1C4D0577" w14:textId="435C815A" w:rsidR="00D605C7" w:rsidRPr="00D605C7" w:rsidRDefault="00D605C7" w:rsidP="00D605C7">
            <w:pPr>
              <w:rPr>
                <w:rFonts w:ascii="Verdana" w:hAnsi="Verdana"/>
                <w:sz w:val="20"/>
                <w:szCs w:val="20"/>
                <w:vertAlign w:val="superscript"/>
                <w:lang w:val="nl-BE"/>
              </w:rPr>
            </w:pPr>
            <w:r w:rsidRPr="00D605C7">
              <w:rPr>
                <w:rFonts w:ascii="Verdana" w:hAnsi="Verdana"/>
                <w:sz w:val="20"/>
                <w:szCs w:val="20"/>
                <w:lang w:val="nl-BE"/>
              </w:rPr>
              <w:t>Het BDF-secretariaat zal de precieze reikwijdte van het</w:t>
            </w:r>
            <w:r w:rsidRPr="00D605C7">
              <w:rPr>
                <w:rFonts w:ascii="Verdana" w:hAnsi="Verdana"/>
                <w:sz w:val="20"/>
                <w:szCs w:val="20"/>
                <w:vertAlign w:val="superscript"/>
                <w:lang w:val="nl-BE"/>
              </w:rPr>
              <w:t xml:space="preserve"> </w:t>
            </w:r>
            <w:r w:rsidRPr="00D605C7">
              <w:rPr>
                <w:rFonts w:ascii="Verdana" w:hAnsi="Verdana"/>
                <w:sz w:val="20"/>
                <w:szCs w:val="20"/>
                <w:lang w:val="nl-BE"/>
              </w:rPr>
              <w:t>derde armoedebestrijdingsplan herzien vanuit het perspectief van de verbetering van de levensomstandigheden van personen met een handicap.</w:t>
            </w:r>
          </w:p>
          <w:p w14:paraId="51D75EBA" w14:textId="77777777" w:rsidR="00D605C7" w:rsidRPr="00D605C7" w:rsidRDefault="00D605C7" w:rsidP="00D605C7">
            <w:pPr>
              <w:rPr>
                <w:rFonts w:ascii="Verdana" w:hAnsi="Verdana"/>
                <w:sz w:val="20"/>
                <w:szCs w:val="20"/>
                <w:lang w:val="nl-BE"/>
              </w:rPr>
            </w:pPr>
          </w:p>
          <w:p w14:paraId="05C43233" w14:textId="51D2B64C" w:rsidR="00D605C7" w:rsidRPr="00B87C22" w:rsidRDefault="00D605C7" w:rsidP="00D605C7">
            <w:pPr>
              <w:rPr>
                <w:rFonts w:ascii="Verdana" w:hAnsi="Verdana"/>
                <w:sz w:val="20"/>
                <w:szCs w:val="20"/>
                <w:lang w:val="nl-BE"/>
              </w:rPr>
            </w:pPr>
            <w:r w:rsidRPr="00D605C7">
              <w:rPr>
                <w:rFonts w:ascii="Verdana" w:hAnsi="Verdana"/>
                <w:sz w:val="20"/>
                <w:szCs w:val="20"/>
                <w:lang w:val="nl-BE"/>
              </w:rPr>
              <w:t>Het BDF stelt vast dat er in het Waalse Gewest en het Brusselse Gewest geen alomvattend beleid bestaat om de armoede onder</w:t>
            </w:r>
            <w:r>
              <w:rPr>
                <w:rFonts w:ascii="Verdana" w:hAnsi="Verdana"/>
                <w:sz w:val="20"/>
                <w:szCs w:val="20"/>
                <w:lang w:val="nl-BE"/>
              </w:rPr>
              <w:t xml:space="preserve"> </w:t>
            </w:r>
            <w:r w:rsidRPr="00D605C7">
              <w:rPr>
                <w:rFonts w:ascii="Verdana" w:hAnsi="Verdana"/>
                <w:sz w:val="20"/>
                <w:szCs w:val="20"/>
                <w:lang w:val="nl-BE"/>
              </w:rPr>
              <w:t>personen met een handicap te bestrijden.</w:t>
            </w:r>
          </w:p>
          <w:p w14:paraId="4D6668A7" w14:textId="673F8565" w:rsidR="00B87C22" w:rsidRPr="0089297C" w:rsidRDefault="00B87C22" w:rsidP="00D605C7">
            <w:pPr>
              <w:rPr>
                <w:rFonts w:ascii="Verdana" w:hAnsi="Verdana"/>
                <w:sz w:val="20"/>
                <w:szCs w:val="20"/>
                <w:lang w:val="nl-BE"/>
              </w:rPr>
            </w:pPr>
          </w:p>
        </w:tc>
        <w:tc>
          <w:tcPr>
            <w:tcW w:w="1561" w:type="dxa"/>
          </w:tcPr>
          <w:p w14:paraId="6CC99DF1" w14:textId="0C24A378" w:rsidR="002B0CA6" w:rsidRPr="0089297C" w:rsidRDefault="0037152E" w:rsidP="002B0CA6">
            <w:pPr>
              <w:rPr>
                <w:rFonts w:ascii="Verdana" w:hAnsi="Verdana"/>
                <w:sz w:val="20"/>
                <w:szCs w:val="20"/>
                <w:u w:val="single"/>
                <w:lang w:val="fr-BE"/>
              </w:rPr>
            </w:pPr>
            <w:proofErr w:type="spellStart"/>
            <w:r>
              <w:rPr>
                <w:rFonts w:ascii="Verdana" w:hAnsi="Verdana"/>
                <w:sz w:val="20"/>
                <w:szCs w:val="20"/>
                <w:u w:val="single"/>
                <w:lang w:val="fr-BE"/>
              </w:rPr>
              <w:t>Secretariaat</w:t>
            </w:r>
            <w:proofErr w:type="spellEnd"/>
          </w:p>
        </w:tc>
      </w:tr>
      <w:tr w:rsidR="001F4386" w:rsidRPr="0089297C" w14:paraId="5C93882D" w14:textId="77777777" w:rsidTr="000A5E5F">
        <w:trPr>
          <w:trHeight w:val="532"/>
        </w:trPr>
        <w:tc>
          <w:tcPr>
            <w:tcW w:w="1419" w:type="dxa"/>
          </w:tcPr>
          <w:p w14:paraId="27BD9610" w14:textId="67914738" w:rsidR="001F4386" w:rsidRPr="002B0CA6" w:rsidRDefault="001F4386" w:rsidP="002B0CA6">
            <w:pPr>
              <w:rPr>
                <w:rFonts w:ascii="Verdana" w:hAnsi="Verdana"/>
                <w:sz w:val="20"/>
                <w:szCs w:val="20"/>
                <w:lang w:val="fr-CH"/>
              </w:rPr>
            </w:pPr>
            <w:r w:rsidRPr="002B0CA6">
              <w:rPr>
                <w:rFonts w:ascii="Verdana" w:hAnsi="Verdana"/>
                <w:sz w:val="20"/>
                <w:szCs w:val="20"/>
                <w:lang w:val="fr-CH"/>
              </w:rPr>
              <w:t>F</w:t>
            </w:r>
            <w:r>
              <w:rPr>
                <w:rFonts w:ascii="Verdana" w:hAnsi="Verdana"/>
                <w:sz w:val="20"/>
                <w:szCs w:val="20"/>
                <w:lang w:val="fr-CH"/>
              </w:rPr>
              <w:t>22</w:t>
            </w:r>
            <w:r w:rsidRPr="002B0CA6">
              <w:rPr>
                <w:rFonts w:ascii="Verdana" w:hAnsi="Verdana"/>
                <w:sz w:val="20"/>
                <w:szCs w:val="20"/>
                <w:lang w:val="fr-CH"/>
              </w:rPr>
              <w:t xml:space="preserve"> </w:t>
            </w:r>
            <w:r>
              <w:rPr>
                <w:rFonts w:ascii="Verdana" w:hAnsi="Verdana"/>
                <w:sz w:val="20"/>
                <w:szCs w:val="20"/>
                <w:lang w:val="fr-CH"/>
              </w:rPr>
              <w:t>V26</w:t>
            </w:r>
            <w:r w:rsidRPr="002B0CA6">
              <w:rPr>
                <w:rFonts w:ascii="Verdana" w:hAnsi="Verdana"/>
                <w:sz w:val="20"/>
                <w:szCs w:val="20"/>
                <w:lang w:val="fr-CH"/>
              </w:rPr>
              <w:t xml:space="preserve"> </w:t>
            </w:r>
            <w:r>
              <w:rPr>
                <w:rFonts w:ascii="Verdana" w:hAnsi="Verdana"/>
                <w:sz w:val="20"/>
                <w:szCs w:val="20"/>
                <w:lang w:val="fr-CH"/>
              </w:rPr>
              <w:t>a)</w:t>
            </w:r>
          </w:p>
        </w:tc>
        <w:tc>
          <w:tcPr>
            <w:tcW w:w="10771" w:type="dxa"/>
          </w:tcPr>
          <w:p w14:paraId="5B6182C3" w14:textId="77777777" w:rsidR="001F4386" w:rsidRDefault="001F4386" w:rsidP="00D605C7">
            <w:pPr>
              <w:rPr>
                <w:rFonts w:ascii="Verdana" w:hAnsi="Verdana"/>
                <w:sz w:val="20"/>
                <w:szCs w:val="20"/>
                <w:lang w:val="nl-BE"/>
              </w:rPr>
            </w:pPr>
            <w:r w:rsidRPr="001F4386">
              <w:rPr>
                <w:rFonts w:ascii="Verdana" w:hAnsi="Verdana"/>
                <w:sz w:val="20"/>
                <w:szCs w:val="20"/>
                <w:lang w:val="nl-BE"/>
              </w:rPr>
              <w:t>Het officiële verslag vermeldt het systeem van persoonlijke financiering voor personen met een handicap (aangenomen door de Vlaamse regering) in het kader van het armoedebestrijdingsplan. Een kritische kanttekening kan hier worden geplaatst dat de middelen ontoereikend zijn en de wachttijden onwaardig.</w:t>
            </w:r>
          </w:p>
          <w:p w14:paraId="2F32B290" w14:textId="266DBFBD" w:rsidR="001F4386" w:rsidRPr="00D605C7" w:rsidRDefault="001F4386" w:rsidP="00D605C7">
            <w:pPr>
              <w:rPr>
                <w:rFonts w:ascii="Verdana" w:hAnsi="Verdana"/>
                <w:sz w:val="20"/>
                <w:szCs w:val="20"/>
                <w:lang w:val="nl-BE"/>
              </w:rPr>
            </w:pPr>
          </w:p>
        </w:tc>
        <w:tc>
          <w:tcPr>
            <w:tcW w:w="1561" w:type="dxa"/>
          </w:tcPr>
          <w:p w14:paraId="46F9147B" w14:textId="4D5B99AD" w:rsidR="001F4386" w:rsidRDefault="001F4386" w:rsidP="002B0CA6">
            <w:pPr>
              <w:rPr>
                <w:rFonts w:ascii="Verdana" w:hAnsi="Verdana"/>
                <w:sz w:val="20"/>
                <w:szCs w:val="20"/>
                <w:u w:val="single"/>
                <w:lang w:val="fr-BE"/>
              </w:rPr>
            </w:pPr>
            <w:proofErr w:type="spellStart"/>
            <w:r>
              <w:rPr>
                <w:rFonts w:ascii="Verdana" w:hAnsi="Verdana"/>
                <w:sz w:val="20"/>
                <w:szCs w:val="20"/>
                <w:u w:val="single"/>
                <w:lang w:val="fr-BE"/>
              </w:rPr>
              <w:t>Brailleliga</w:t>
            </w:r>
            <w:proofErr w:type="spellEnd"/>
          </w:p>
        </w:tc>
      </w:tr>
      <w:tr w:rsidR="001F4386" w:rsidRPr="0089297C" w14:paraId="0D20EEAE" w14:textId="77777777" w:rsidTr="000A5E5F">
        <w:trPr>
          <w:trHeight w:val="532"/>
        </w:trPr>
        <w:tc>
          <w:tcPr>
            <w:tcW w:w="1419" w:type="dxa"/>
          </w:tcPr>
          <w:p w14:paraId="5130F01F" w14:textId="4B662B0D" w:rsidR="001F4386" w:rsidRPr="002B0CA6" w:rsidRDefault="001F4386" w:rsidP="002B0CA6">
            <w:pPr>
              <w:rPr>
                <w:rFonts w:ascii="Verdana" w:hAnsi="Verdana"/>
                <w:sz w:val="20"/>
                <w:szCs w:val="20"/>
                <w:lang w:val="fr-CH"/>
              </w:rPr>
            </w:pPr>
            <w:r w:rsidRPr="002B0CA6">
              <w:rPr>
                <w:rFonts w:ascii="Verdana" w:hAnsi="Verdana"/>
                <w:sz w:val="20"/>
                <w:szCs w:val="20"/>
                <w:lang w:val="fr-CH"/>
              </w:rPr>
              <w:t>F</w:t>
            </w:r>
            <w:r>
              <w:rPr>
                <w:rFonts w:ascii="Verdana" w:hAnsi="Verdana"/>
                <w:sz w:val="20"/>
                <w:szCs w:val="20"/>
                <w:lang w:val="fr-CH"/>
              </w:rPr>
              <w:t>22</w:t>
            </w:r>
            <w:r w:rsidRPr="002B0CA6">
              <w:rPr>
                <w:rFonts w:ascii="Verdana" w:hAnsi="Verdana"/>
                <w:sz w:val="20"/>
                <w:szCs w:val="20"/>
                <w:lang w:val="fr-CH"/>
              </w:rPr>
              <w:t xml:space="preserve"> </w:t>
            </w:r>
            <w:r>
              <w:rPr>
                <w:rFonts w:ascii="Verdana" w:hAnsi="Verdana"/>
                <w:sz w:val="20"/>
                <w:szCs w:val="20"/>
                <w:lang w:val="fr-CH"/>
              </w:rPr>
              <w:t>V26</w:t>
            </w:r>
            <w:r w:rsidRPr="002B0CA6">
              <w:rPr>
                <w:rFonts w:ascii="Verdana" w:hAnsi="Verdana"/>
                <w:sz w:val="20"/>
                <w:szCs w:val="20"/>
                <w:lang w:val="fr-CH"/>
              </w:rPr>
              <w:t xml:space="preserve"> </w:t>
            </w:r>
            <w:r>
              <w:rPr>
                <w:rFonts w:ascii="Verdana" w:hAnsi="Verdana"/>
                <w:sz w:val="20"/>
                <w:szCs w:val="20"/>
                <w:lang w:val="fr-CH"/>
              </w:rPr>
              <w:t>a)</w:t>
            </w:r>
          </w:p>
        </w:tc>
        <w:tc>
          <w:tcPr>
            <w:tcW w:w="10771" w:type="dxa"/>
          </w:tcPr>
          <w:p w14:paraId="50AFA846" w14:textId="77777777" w:rsidR="001F4386" w:rsidRDefault="001F4386" w:rsidP="001F4386">
            <w:pPr>
              <w:rPr>
                <w:rFonts w:ascii="Verdana" w:hAnsi="Verdana"/>
                <w:sz w:val="20"/>
                <w:szCs w:val="20"/>
              </w:rPr>
            </w:pPr>
            <w:r w:rsidRPr="00B50A29">
              <w:rPr>
                <w:rFonts w:ascii="Verdana" w:hAnsi="Verdana"/>
                <w:sz w:val="20"/>
                <w:szCs w:val="20"/>
                <w:u w:val="single"/>
                <w:lang w:val="nl-BE"/>
              </w:rPr>
              <w:t>Vlaams niveau :</w:t>
            </w:r>
            <w:r w:rsidRPr="00B50A29">
              <w:rPr>
                <w:rFonts w:ascii="Verdana" w:hAnsi="Verdana"/>
                <w:sz w:val="20"/>
                <w:szCs w:val="20"/>
                <w:lang w:val="nl-BE"/>
              </w:rPr>
              <w:t xml:space="preserve"> </w:t>
            </w:r>
            <w:r w:rsidRPr="00B50A29">
              <w:rPr>
                <w:rFonts w:ascii="Verdana" w:hAnsi="Verdana"/>
                <w:sz w:val="20"/>
                <w:szCs w:val="20"/>
                <w:lang w:val="nl-BE"/>
              </w:rPr>
              <w:br/>
            </w:r>
            <w:r w:rsidRPr="00644D0C">
              <w:rPr>
                <w:rFonts w:ascii="Verdana" w:hAnsi="Verdana"/>
                <w:sz w:val="20"/>
                <w:szCs w:val="20"/>
                <w:lang w:val="nl-BE"/>
              </w:rPr>
              <w:t xml:space="preserve">Wij weten niet meten op welke manier dit zo zou zijn? Woon- en </w:t>
            </w:r>
            <w:proofErr w:type="spellStart"/>
            <w:r w:rsidRPr="00644D0C">
              <w:rPr>
                <w:rFonts w:ascii="Verdana" w:hAnsi="Verdana"/>
                <w:sz w:val="20"/>
                <w:szCs w:val="20"/>
                <w:lang w:val="nl-BE"/>
              </w:rPr>
              <w:t>leefkosten</w:t>
            </w:r>
            <w:proofErr w:type="spellEnd"/>
            <w:r w:rsidRPr="00644D0C">
              <w:rPr>
                <w:rFonts w:ascii="Verdana" w:hAnsi="Verdana"/>
                <w:sz w:val="20"/>
                <w:szCs w:val="20"/>
                <w:lang w:val="nl-BE"/>
              </w:rPr>
              <w:t xml:space="preserve"> zijn nog niet overal in voege gezien dit zo moeilijk ligt… Inkomensplafond waar men over spreekt bij vraag 18 heeft niets te maken met PVF, wij zien dus de link niet, op welke manier PVF bijzonder aandacht zou besteden aan de kosten voor levensonderhoud?... </w:t>
            </w:r>
            <w:proofErr w:type="spellStart"/>
            <w:r w:rsidRPr="00644D0C">
              <w:rPr>
                <w:rFonts w:ascii="Verdana" w:hAnsi="Verdana"/>
                <w:sz w:val="20"/>
                <w:szCs w:val="20"/>
              </w:rPr>
              <w:t>Kunnen</w:t>
            </w:r>
            <w:proofErr w:type="spellEnd"/>
            <w:r w:rsidRPr="00644D0C">
              <w:rPr>
                <w:rFonts w:ascii="Verdana" w:hAnsi="Verdana"/>
                <w:sz w:val="20"/>
                <w:szCs w:val="20"/>
              </w:rPr>
              <w:t xml:space="preserve"> we om </w:t>
            </w:r>
            <w:proofErr w:type="spellStart"/>
            <w:r w:rsidRPr="00644D0C">
              <w:rPr>
                <w:rFonts w:ascii="Verdana" w:hAnsi="Verdana"/>
                <w:sz w:val="20"/>
                <w:szCs w:val="20"/>
              </w:rPr>
              <w:t>verduidelijking</w:t>
            </w:r>
            <w:proofErr w:type="spellEnd"/>
            <w:r w:rsidRPr="00644D0C">
              <w:rPr>
                <w:rFonts w:ascii="Verdana" w:hAnsi="Verdana"/>
                <w:sz w:val="20"/>
                <w:szCs w:val="20"/>
              </w:rPr>
              <w:t xml:space="preserve"> </w:t>
            </w:r>
            <w:proofErr w:type="spellStart"/>
            <w:r w:rsidRPr="00644D0C">
              <w:rPr>
                <w:rFonts w:ascii="Verdana" w:hAnsi="Verdana"/>
                <w:sz w:val="20"/>
                <w:szCs w:val="20"/>
              </w:rPr>
              <w:t>vragen</w:t>
            </w:r>
            <w:proofErr w:type="spellEnd"/>
            <w:r w:rsidRPr="00644D0C">
              <w:rPr>
                <w:rFonts w:ascii="Verdana" w:hAnsi="Verdana"/>
                <w:sz w:val="20"/>
                <w:szCs w:val="20"/>
              </w:rPr>
              <w:t>?</w:t>
            </w:r>
          </w:p>
          <w:p w14:paraId="5D78A7FB" w14:textId="77777777" w:rsidR="001F4386" w:rsidRPr="00D605C7" w:rsidRDefault="001F4386" w:rsidP="00D605C7">
            <w:pPr>
              <w:rPr>
                <w:rFonts w:ascii="Verdana" w:hAnsi="Verdana"/>
                <w:sz w:val="20"/>
                <w:szCs w:val="20"/>
                <w:lang w:val="nl-BE"/>
              </w:rPr>
            </w:pPr>
          </w:p>
        </w:tc>
        <w:tc>
          <w:tcPr>
            <w:tcW w:w="1561" w:type="dxa"/>
          </w:tcPr>
          <w:p w14:paraId="78D13666" w14:textId="08A7C22A" w:rsidR="001F4386" w:rsidRDefault="001F4386" w:rsidP="002B0CA6">
            <w:pPr>
              <w:rPr>
                <w:rFonts w:ascii="Verdana" w:hAnsi="Verdana"/>
                <w:sz w:val="20"/>
                <w:szCs w:val="20"/>
                <w:u w:val="single"/>
                <w:lang w:val="fr-BE"/>
              </w:rPr>
            </w:pPr>
            <w:r>
              <w:rPr>
                <w:rFonts w:ascii="Verdana" w:hAnsi="Verdana"/>
                <w:sz w:val="20"/>
                <w:szCs w:val="20"/>
                <w:u w:val="single"/>
                <w:lang w:val="fr-BE"/>
              </w:rPr>
              <w:t>VFG</w:t>
            </w:r>
          </w:p>
        </w:tc>
      </w:tr>
      <w:tr w:rsidR="001F4386" w:rsidRPr="0089297C" w14:paraId="4539E384" w14:textId="77777777" w:rsidTr="000A5E5F">
        <w:trPr>
          <w:trHeight w:val="532"/>
        </w:trPr>
        <w:tc>
          <w:tcPr>
            <w:tcW w:w="1419" w:type="dxa"/>
          </w:tcPr>
          <w:p w14:paraId="65489384" w14:textId="298E674B" w:rsidR="001F4386" w:rsidRPr="002B0CA6" w:rsidRDefault="001F4386" w:rsidP="002B0CA6">
            <w:pPr>
              <w:rPr>
                <w:rFonts w:ascii="Verdana" w:hAnsi="Verdana"/>
                <w:sz w:val="20"/>
                <w:szCs w:val="20"/>
                <w:lang w:val="fr-CH"/>
              </w:rPr>
            </w:pPr>
            <w:r w:rsidRPr="002B0CA6">
              <w:rPr>
                <w:rFonts w:ascii="Verdana" w:hAnsi="Verdana"/>
                <w:sz w:val="20"/>
                <w:szCs w:val="20"/>
                <w:lang w:val="fr-CH"/>
              </w:rPr>
              <w:t>F</w:t>
            </w:r>
            <w:r>
              <w:rPr>
                <w:rFonts w:ascii="Verdana" w:hAnsi="Verdana"/>
                <w:sz w:val="20"/>
                <w:szCs w:val="20"/>
                <w:lang w:val="fr-CH"/>
              </w:rPr>
              <w:t>22</w:t>
            </w:r>
            <w:r w:rsidRPr="002B0CA6">
              <w:rPr>
                <w:rFonts w:ascii="Verdana" w:hAnsi="Verdana"/>
                <w:sz w:val="20"/>
                <w:szCs w:val="20"/>
                <w:lang w:val="fr-CH"/>
              </w:rPr>
              <w:t xml:space="preserve"> </w:t>
            </w:r>
            <w:r>
              <w:rPr>
                <w:rFonts w:ascii="Verdana" w:hAnsi="Verdana"/>
                <w:sz w:val="20"/>
                <w:szCs w:val="20"/>
                <w:lang w:val="fr-CH"/>
              </w:rPr>
              <w:t>V26</w:t>
            </w:r>
            <w:r w:rsidRPr="002B0CA6">
              <w:rPr>
                <w:rFonts w:ascii="Verdana" w:hAnsi="Verdana"/>
                <w:sz w:val="20"/>
                <w:szCs w:val="20"/>
                <w:lang w:val="fr-CH"/>
              </w:rPr>
              <w:t xml:space="preserve"> </w:t>
            </w:r>
            <w:r>
              <w:rPr>
                <w:rFonts w:ascii="Verdana" w:hAnsi="Verdana"/>
                <w:sz w:val="20"/>
                <w:szCs w:val="20"/>
                <w:lang w:val="fr-CH"/>
              </w:rPr>
              <w:t>a)</w:t>
            </w:r>
          </w:p>
        </w:tc>
        <w:tc>
          <w:tcPr>
            <w:tcW w:w="10771" w:type="dxa"/>
          </w:tcPr>
          <w:p w14:paraId="0F6767A5"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Verhoging van het bedrag van de invaliditeitsuitkering (DA): onder de armoedegrens.</w:t>
            </w:r>
          </w:p>
          <w:p w14:paraId="0CFFEE4A"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Administratieve complexiteit, gebrek aan steun voor erkende PSH-verenigingen om meer middelen in te zetten om de rechten van gezinnen, jongeren en ouderen met een handicap te ondersteunen en te verdedigen.</w:t>
            </w:r>
          </w:p>
          <w:p w14:paraId="516550CE"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Het voorkomen van overmatige schuldenlast door middel van informatie, maar ook door het hebben van vergoedingen om mensen in staat te stellen een waardig leven te leiden,</w:t>
            </w:r>
          </w:p>
          <w:p w14:paraId="36D9CEB5"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Armoede is de primaire oorzaak van de schuld,</w:t>
            </w:r>
          </w:p>
          <w:p w14:paraId="5CDBCC12"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Betere toegang voor dit publiek tot sociale rechten en rechtvaardigheid,</w:t>
            </w:r>
          </w:p>
          <w:p w14:paraId="7730B1F7"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Ondersteuning van schuldbemiddelingsdiensten,</w:t>
            </w:r>
          </w:p>
          <w:p w14:paraId="2228525C"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We moeten strijden tegen gemakkelijke kredieten, tegen de opeenstapeling van aanklachten die worden geclaimd en die misbruik opleveren,</w:t>
            </w:r>
          </w:p>
          <w:p w14:paraId="0465500E" w14:textId="77777777" w:rsidR="001F4386" w:rsidRDefault="001F4386" w:rsidP="001F4386">
            <w:pPr>
              <w:rPr>
                <w:rFonts w:ascii="Verdana" w:hAnsi="Verdana"/>
                <w:sz w:val="20"/>
                <w:szCs w:val="20"/>
                <w:lang w:val="nl-BE"/>
              </w:rPr>
            </w:pPr>
            <w:r w:rsidRPr="001F4386">
              <w:rPr>
                <w:rFonts w:ascii="Verdana" w:hAnsi="Verdana"/>
                <w:sz w:val="20"/>
                <w:szCs w:val="20"/>
                <w:lang w:val="nl-BE"/>
              </w:rPr>
              <w:t>- Op het niveau van het herstel beter rekening houden met de armoede</w:t>
            </w:r>
          </w:p>
          <w:p w14:paraId="2C501395" w14:textId="27CD2731" w:rsidR="001F4386" w:rsidRPr="00D605C7" w:rsidRDefault="001F4386" w:rsidP="001F4386">
            <w:pPr>
              <w:rPr>
                <w:rFonts w:ascii="Verdana" w:hAnsi="Verdana"/>
                <w:sz w:val="20"/>
                <w:szCs w:val="20"/>
                <w:lang w:val="nl-BE"/>
              </w:rPr>
            </w:pPr>
          </w:p>
        </w:tc>
        <w:tc>
          <w:tcPr>
            <w:tcW w:w="1561" w:type="dxa"/>
          </w:tcPr>
          <w:p w14:paraId="170C12CC" w14:textId="6AF6988B" w:rsidR="001F4386" w:rsidRDefault="001F4386" w:rsidP="002B0CA6">
            <w:pPr>
              <w:rPr>
                <w:rFonts w:ascii="Verdana" w:hAnsi="Verdana"/>
                <w:sz w:val="20"/>
                <w:szCs w:val="20"/>
                <w:u w:val="single"/>
                <w:lang w:val="fr-BE"/>
              </w:rPr>
            </w:pPr>
            <w:r>
              <w:rPr>
                <w:rFonts w:ascii="Verdana" w:hAnsi="Verdana"/>
                <w:sz w:val="20"/>
                <w:szCs w:val="20"/>
                <w:u w:val="single"/>
                <w:lang w:val="fr-BE"/>
              </w:rPr>
              <w:lastRenderedPageBreak/>
              <w:t>ASPH</w:t>
            </w:r>
          </w:p>
        </w:tc>
      </w:tr>
      <w:tr w:rsidR="001F4386" w:rsidRPr="0089297C" w14:paraId="2E072C42" w14:textId="77777777" w:rsidTr="000A5E5F">
        <w:trPr>
          <w:trHeight w:val="532"/>
        </w:trPr>
        <w:tc>
          <w:tcPr>
            <w:tcW w:w="1419" w:type="dxa"/>
          </w:tcPr>
          <w:p w14:paraId="17EBEA50" w14:textId="571D6C5B" w:rsidR="001F4386" w:rsidRPr="002B0CA6" w:rsidRDefault="001F4386" w:rsidP="002B0CA6">
            <w:pPr>
              <w:rPr>
                <w:rFonts w:ascii="Verdana" w:hAnsi="Verdana"/>
                <w:sz w:val="20"/>
                <w:szCs w:val="20"/>
                <w:lang w:val="fr-CH"/>
              </w:rPr>
            </w:pPr>
            <w:r w:rsidRPr="002B0CA6">
              <w:rPr>
                <w:rFonts w:ascii="Verdana" w:hAnsi="Verdana"/>
                <w:sz w:val="20"/>
                <w:szCs w:val="20"/>
                <w:lang w:val="fr-CH"/>
              </w:rPr>
              <w:t>F</w:t>
            </w:r>
            <w:r>
              <w:rPr>
                <w:rFonts w:ascii="Verdana" w:hAnsi="Verdana"/>
                <w:sz w:val="20"/>
                <w:szCs w:val="20"/>
                <w:lang w:val="fr-CH"/>
              </w:rPr>
              <w:t>22</w:t>
            </w:r>
            <w:r w:rsidRPr="002B0CA6">
              <w:rPr>
                <w:rFonts w:ascii="Verdana" w:hAnsi="Verdana"/>
                <w:sz w:val="20"/>
                <w:szCs w:val="20"/>
                <w:lang w:val="fr-CH"/>
              </w:rPr>
              <w:t xml:space="preserve"> </w:t>
            </w:r>
            <w:r>
              <w:rPr>
                <w:rFonts w:ascii="Verdana" w:hAnsi="Verdana"/>
                <w:sz w:val="20"/>
                <w:szCs w:val="20"/>
                <w:lang w:val="fr-CH"/>
              </w:rPr>
              <w:t>V26</w:t>
            </w:r>
            <w:r w:rsidRPr="002B0CA6">
              <w:rPr>
                <w:rFonts w:ascii="Verdana" w:hAnsi="Verdana"/>
                <w:sz w:val="20"/>
                <w:szCs w:val="20"/>
                <w:lang w:val="fr-CH"/>
              </w:rPr>
              <w:t xml:space="preserve"> </w:t>
            </w:r>
            <w:r>
              <w:rPr>
                <w:rFonts w:ascii="Verdana" w:hAnsi="Verdana"/>
                <w:sz w:val="20"/>
                <w:szCs w:val="20"/>
                <w:lang w:val="fr-CH"/>
              </w:rPr>
              <w:t>a)</w:t>
            </w:r>
          </w:p>
        </w:tc>
        <w:tc>
          <w:tcPr>
            <w:tcW w:w="10771" w:type="dxa"/>
          </w:tcPr>
          <w:p w14:paraId="51F3CA24"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In de Duitstalige Gemeenschap bestaat er geen strategie (gebaseerd op objectieve gegevens, kwantitatieve en kwalitatieve doelstellingen, tussenfasen, ter beschikking gestelde budgetten, ...) en geen actieplan tegen armoede, maar alles gebeurt "ad hoc".</w:t>
            </w:r>
          </w:p>
          <w:p w14:paraId="109EA8B7" w14:textId="77777777" w:rsidR="001F4386" w:rsidRPr="001F4386" w:rsidRDefault="001F4386" w:rsidP="001F4386">
            <w:pPr>
              <w:rPr>
                <w:rFonts w:ascii="Verdana" w:hAnsi="Verdana"/>
                <w:sz w:val="20"/>
                <w:szCs w:val="20"/>
                <w:lang w:val="nl-BE"/>
              </w:rPr>
            </w:pPr>
          </w:p>
          <w:p w14:paraId="31BB1B98"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Er bestaan geen gegevens over de precaire situatie van mensen met een handicap.</w:t>
            </w:r>
          </w:p>
          <w:p w14:paraId="721E6903" w14:textId="77777777" w:rsidR="001F4386" w:rsidRPr="001F4386" w:rsidRDefault="001F4386" w:rsidP="001F4386">
            <w:pPr>
              <w:rPr>
                <w:rFonts w:ascii="Verdana" w:hAnsi="Verdana"/>
                <w:sz w:val="20"/>
                <w:szCs w:val="20"/>
                <w:lang w:val="nl-BE"/>
              </w:rPr>
            </w:pPr>
          </w:p>
          <w:p w14:paraId="32A8B0D6" w14:textId="79C280DD" w:rsidR="001F4386" w:rsidRDefault="001F4386" w:rsidP="001F4386">
            <w:pPr>
              <w:rPr>
                <w:rFonts w:ascii="Verdana" w:hAnsi="Verdana"/>
                <w:sz w:val="20"/>
                <w:szCs w:val="20"/>
                <w:lang w:val="nl-BE"/>
              </w:rPr>
            </w:pPr>
            <w:r w:rsidRPr="001F4386">
              <w:rPr>
                <w:rFonts w:ascii="Verdana" w:hAnsi="Verdana"/>
                <w:sz w:val="20"/>
                <w:szCs w:val="20"/>
                <w:lang w:val="nl-BE"/>
              </w:rPr>
              <w:t>Het A</w:t>
            </w:r>
            <w:r>
              <w:rPr>
                <w:rFonts w:ascii="Verdana" w:hAnsi="Verdana"/>
                <w:sz w:val="20"/>
                <w:szCs w:val="20"/>
                <w:lang w:val="nl-BE"/>
              </w:rPr>
              <w:t>PA</w:t>
            </w:r>
            <w:r w:rsidRPr="001F4386">
              <w:rPr>
                <w:rFonts w:ascii="Verdana" w:hAnsi="Verdana"/>
                <w:sz w:val="20"/>
                <w:szCs w:val="20"/>
                <w:lang w:val="nl-BE"/>
              </w:rPr>
              <w:t>-regime is in zijn huidige vorm overgenomen en is alleen van toepassing op degenen die ouder zijn dan 65 jaar.</w:t>
            </w:r>
          </w:p>
          <w:p w14:paraId="5088CFFC" w14:textId="50CBB9EE" w:rsidR="001F4386" w:rsidRPr="00D605C7" w:rsidRDefault="001F4386" w:rsidP="001F4386">
            <w:pPr>
              <w:rPr>
                <w:rFonts w:ascii="Verdana" w:hAnsi="Verdana"/>
                <w:sz w:val="20"/>
                <w:szCs w:val="20"/>
                <w:lang w:val="nl-BE"/>
              </w:rPr>
            </w:pPr>
          </w:p>
        </w:tc>
        <w:tc>
          <w:tcPr>
            <w:tcW w:w="1561" w:type="dxa"/>
          </w:tcPr>
          <w:p w14:paraId="2B9FD6FB" w14:textId="3196AC84" w:rsidR="001F4386" w:rsidRDefault="001F4386" w:rsidP="002B0CA6">
            <w:pPr>
              <w:rPr>
                <w:rFonts w:ascii="Verdana" w:hAnsi="Verdana"/>
                <w:sz w:val="20"/>
                <w:szCs w:val="20"/>
                <w:u w:val="single"/>
                <w:lang w:val="fr-BE"/>
              </w:rPr>
            </w:pPr>
            <w:proofErr w:type="spellStart"/>
            <w:r>
              <w:rPr>
                <w:rFonts w:ascii="Verdana" w:hAnsi="Verdana"/>
                <w:sz w:val="20"/>
                <w:szCs w:val="20"/>
                <w:u w:val="single"/>
                <w:lang w:val="fr-BE"/>
              </w:rPr>
              <w:t>Kleines</w:t>
            </w:r>
            <w:proofErr w:type="spellEnd"/>
            <w:r>
              <w:rPr>
                <w:rFonts w:ascii="Verdana" w:hAnsi="Verdana"/>
                <w:sz w:val="20"/>
                <w:szCs w:val="20"/>
                <w:u w:val="single"/>
                <w:lang w:val="fr-BE"/>
              </w:rPr>
              <w:t xml:space="preserve"> Forum</w:t>
            </w:r>
          </w:p>
        </w:tc>
      </w:tr>
      <w:tr w:rsidR="009C42E7" w:rsidRPr="009C42E7" w14:paraId="70641FD8" w14:textId="77777777" w:rsidTr="000A5E5F">
        <w:trPr>
          <w:trHeight w:val="532"/>
        </w:trPr>
        <w:tc>
          <w:tcPr>
            <w:tcW w:w="1419" w:type="dxa"/>
          </w:tcPr>
          <w:p w14:paraId="4EF66EF0" w14:textId="41628ED2" w:rsidR="007F2BA4" w:rsidRPr="009C42E7" w:rsidRDefault="007F2BA4" w:rsidP="00252084">
            <w:pPr>
              <w:rPr>
                <w:rFonts w:cstheme="minorHAnsi"/>
                <w:lang w:val="fr-CH"/>
              </w:rPr>
            </w:pPr>
            <w:r w:rsidRPr="009C42E7">
              <w:rPr>
                <w:rFonts w:cstheme="minorHAnsi"/>
                <w:lang w:val="fr-CH"/>
              </w:rPr>
              <w:t>F22 V26 a)</w:t>
            </w:r>
          </w:p>
        </w:tc>
        <w:tc>
          <w:tcPr>
            <w:tcW w:w="10771" w:type="dxa"/>
          </w:tcPr>
          <w:p w14:paraId="2CDBDC9F" w14:textId="77777777" w:rsidR="00557AB3" w:rsidRPr="009C42E7" w:rsidRDefault="00557AB3" w:rsidP="00557AB3">
            <w:pPr>
              <w:rPr>
                <w:lang w:val="nl-BE"/>
              </w:rPr>
            </w:pPr>
            <w:r w:rsidRPr="009C42E7">
              <w:rPr>
                <w:lang w:val="nl-BE"/>
              </w:rPr>
              <w:t>Minimuminkomen en minimumloon in België. Samenvatting door Anne Havaert (29/09/2020)</w:t>
            </w:r>
          </w:p>
          <w:p w14:paraId="09AB8706" w14:textId="77777777" w:rsidR="00557AB3" w:rsidRPr="009C42E7" w:rsidRDefault="00557AB3" w:rsidP="00557AB3">
            <w:pPr>
              <w:rPr>
                <w:lang w:val="nl-BE"/>
              </w:rPr>
            </w:pPr>
          </w:p>
          <w:p w14:paraId="14679AB1" w14:textId="77777777" w:rsidR="00557AB3" w:rsidRPr="009C42E7" w:rsidRDefault="00557AB3" w:rsidP="00557AB3">
            <w:pPr>
              <w:rPr>
                <w:lang w:val="nl-BE"/>
              </w:rPr>
            </w:pPr>
            <w:r w:rsidRPr="009C42E7">
              <w:rPr>
                <w:lang w:val="nl-BE"/>
              </w:rPr>
              <w:t>1.</w:t>
            </w:r>
            <w:r w:rsidRPr="009C42E7">
              <w:rPr>
                <w:lang w:val="nl-BE"/>
              </w:rPr>
              <w:tab/>
              <w:t xml:space="preserve">De </w:t>
            </w:r>
            <w:proofErr w:type="spellStart"/>
            <w:r w:rsidRPr="009C42E7">
              <w:rPr>
                <w:lang w:val="nl-BE"/>
              </w:rPr>
              <w:t>inkomensvervangende</w:t>
            </w:r>
            <w:proofErr w:type="spellEnd"/>
            <w:r w:rsidRPr="009C42E7">
              <w:rPr>
                <w:lang w:val="nl-BE"/>
              </w:rPr>
              <w:t xml:space="preserve"> uitkering</w:t>
            </w:r>
          </w:p>
          <w:p w14:paraId="65A643E7" w14:textId="77777777" w:rsidR="00557AB3" w:rsidRPr="009C42E7" w:rsidRDefault="00557AB3" w:rsidP="00557AB3">
            <w:pPr>
              <w:rPr>
                <w:lang w:val="nl-BE"/>
              </w:rPr>
            </w:pPr>
          </w:p>
          <w:p w14:paraId="3687D953" w14:textId="77777777" w:rsidR="00557AB3" w:rsidRPr="009C42E7" w:rsidRDefault="00557AB3" w:rsidP="00557AB3">
            <w:pPr>
              <w:rPr>
                <w:lang w:val="nl-BE"/>
              </w:rPr>
            </w:pPr>
            <w:r w:rsidRPr="009C42E7">
              <w:rPr>
                <w:lang w:val="nl-BE"/>
              </w:rPr>
              <w:t xml:space="preserve">In België bestaat een systeem dat mensen met een handicap in staat stelt een inkomen te hebben als zij niet in staat zijn dit inkomen te verwerven via een salaris of een socialezekerheidsuitkering. Dit is het voordeel voor gehandicapten. </w:t>
            </w:r>
          </w:p>
          <w:p w14:paraId="14A907EB" w14:textId="77777777" w:rsidR="00557AB3" w:rsidRPr="009C42E7" w:rsidRDefault="00557AB3" w:rsidP="00557AB3">
            <w:pPr>
              <w:rPr>
                <w:lang w:val="nl-BE"/>
              </w:rPr>
            </w:pPr>
          </w:p>
          <w:p w14:paraId="33A16FC7" w14:textId="77777777" w:rsidR="00557AB3" w:rsidRPr="009C42E7" w:rsidRDefault="00557AB3" w:rsidP="00557AB3">
            <w:pPr>
              <w:rPr>
                <w:lang w:val="nl-BE"/>
              </w:rPr>
            </w:pPr>
            <w:r w:rsidRPr="009C42E7">
              <w:rPr>
                <w:lang w:val="nl-BE"/>
              </w:rPr>
              <w:t xml:space="preserve">Er zijn drie soorten toelagen: de </w:t>
            </w:r>
            <w:proofErr w:type="spellStart"/>
            <w:r w:rsidRPr="009C42E7">
              <w:rPr>
                <w:lang w:val="nl-BE"/>
              </w:rPr>
              <w:t>inkomensvervangende</w:t>
            </w:r>
            <w:proofErr w:type="spellEnd"/>
            <w:r w:rsidRPr="009C42E7">
              <w:rPr>
                <w:lang w:val="nl-BE"/>
              </w:rPr>
              <w:t xml:space="preserve"> tegemoetkoming, de integratietoeslag en de tegemoetkoming voor bejaarden. De laatste wordt betaald door de gefedereerde entiteiten, terwijl de eerste twee worden betaald door de federale staat. De integratietoeslag en de bijstandsuitkering voor ouderen zijn niet bedoeld ter compensatie van een inkomen als zodanig, maar ter compensatie van de kosten die voortvloeien uit het ontbreken of de vermindering van de zelfstandigheid.</w:t>
            </w:r>
          </w:p>
          <w:p w14:paraId="534A01FA" w14:textId="77777777" w:rsidR="00557AB3" w:rsidRPr="009C42E7" w:rsidRDefault="00557AB3" w:rsidP="00557AB3">
            <w:pPr>
              <w:rPr>
                <w:lang w:val="nl-BE"/>
              </w:rPr>
            </w:pPr>
          </w:p>
          <w:p w14:paraId="593AC81C" w14:textId="77777777" w:rsidR="00557AB3" w:rsidRPr="009C42E7" w:rsidRDefault="00557AB3" w:rsidP="00557AB3">
            <w:pPr>
              <w:rPr>
                <w:lang w:val="nl-BE"/>
              </w:rPr>
            </w:pPr>
            <w:r w:rsidRPr="009C42E7">
              <w:rPr>
                <w:lang w:val="nl-BE"/>
              </w:rPr>
              <w:t xml:space="preserve">De </w:t>
            </w:r>
            <w:proofErr w:type="spellStart"/>
            <w:r w:rsidRPr="009C42E7">
              <w:rPr>
                <w:lang w:val="nl-BE"/>
              </w:rPr>
              <w:t>inkomensvervangende</w:t>
            </w:r>
            <w:proofErr w:type="spellEnd"/>
            <w:r w:rsidRPr="009C42E7">
              <w:rPr>
                <w:lang w:val="nl-BE"/>
              </w:rPr>
              <w:t xml:space="preserve"> tegemoetkoming (ARR) wordt toegekend aan personen wier inkomenscapaciteit is verminderd tot een derde of minder van wat een persoon op de normale arbeidsmarkt kan verdienen. Het bedrag van deze toelage varieert naar gelang van de gezinssituatie van de betrokkene. Bij de berekening van de uitkering wordt rekening gehouden met het inkomen van de betrokkene, maar ook met dat van de persoon met wie hij of zij een huishouden vormt. Bij de berekening van het inkomen worden echter verschillende aftrekposten toegepast.</w:t>
            </w:r>
          </w:p>
          <w:p w14:paraId="3F1BB06A" w14:textId="77777777" w:rsidR="00557AB3" w:rsidRPr="009C42E7" w:rsidRDefault="00557AB3" w:rsidP="00557AB3">
            <w:pPr>
              <w:rPr>
                <w:lang w:val="nl-BE"/>
              </w:rPr>
            </w:pPr>
          </w:p>
          <w:p w14:paraId="244BAEF9" w14:textId="77777777" w:rsidR="00557AB3" w:rsidRPr="009C42E7" w:rsidRDefault="00557AB3" w:rsidP="00557AB3">
            <w:pPr>
              <w:rPr>
                <w:lang w:val="nl-BE"/>
              </w:rPr>
            </w:pPr>
            <w:r w:rsidRPr="009C42E7">
              <w:rPr>
                <w:lang w:val="nl-BE"/>
              </w:rPr>
              <w:t xml:space="preserve">Het bedrag van de vergoeding is             </w:t>
            </w:r>
          </w:p>
          <w:p w14:paraId="06843F7B" w14:textId="77777777" w:rsidR="00557AB3" w:rsidRPr="009C42E7" w:rsidRDefault="00557AB3" w:rsidP="00557AB3">
            <w:pPr>
              <w:rPr>
                <w:lang w:val="nl-BE"/>
              </w:rPr>
            </w:pPr>
            <w:r w:rsidRPr="009C42E7">
              <w:rPr>
                <w:lang w:val="nl-BE"/>
              </w:rPr>
              <w:t>- 7.673,73 euro voor een samenwonende</w:t>
            </w:r>
          </w:p>
          <w:p w14:paraId="1A840DEE" w14:textId="77777777" w:rsidR="00557AB3" w:rsidRPr="009C42E7" w:rsidRDefault="00557AB3" w:rsidP="00557AB3">
            <w:pPr>
              <w:rPr>
                <w:lang w:val="nl-BE"/>
              </w:rPr>
            </w:pPr>
            <w:r w:rsidRPr="009C42E7">
              <w:rPr>
                <w:lang w:val="nl-BE"/>
              </w:rPr>
              <w:t>- 11.510,61 voor een alleenstaande</w:t>
            </w:r>
          </w:p>
          <w:p w14:paraId="5717186F" w14:textId="77777777" w:rsidR="00557AB3" w:rsidRPr="009C42E7" w:rsidRDefault="00557AB3" w:rsidP="00557AB3">
            <w:pPr>
              <w:rPr>
                <w:lang w:val="nl-BE"/>
              </w:rPr>
            </w:pPr>
            <w:r w:rsidRPr="009C42E7">
              <w:rPr>
                <w:lang w:val="nl-BE"/>
              </w:rPr>
              <w:t>- 15.555,87 voor een persoon met personen ten laste.</w:t>
            </w:r>
          </w:p>
          <w:p w14:paraId="2C114446" w14:textId="77777777" w:rsidR="00557AB3" w:rsidRPr="009C42E7" w:rsidRDefault="00557AB3" w:rsidP="00557AB3">
            <w:pPr>
              <w:rPr>
                <w:lang w:val="nl-BE"/>
              </w:rPr>
            </w:pPr>
          </w:p>
          <w:p w14:paraId="2D750520" w14:textId="0C4DAECD" w:rsidR="00557AB3" w:rsidRPr="009C42E7" w:rsidRDefault="00557AB3" w:rsidP="00557AB3">
            <w:pPr>
              <w:rPr>
                <w:lang w:val="nl-BE"/>
              </w:rPr>
            </w:pPr>
            <w:r w:rsidRPr="009C42E7">
              <w:rPr>
                <w:lang w:val="nl-BE"/>
              </w:rPr>
              <w:t xml:space="preserve">Er zij op gewezen dat dit bedrag onder de armoedegrens ligt, die 13.377 € netto per jaar bedraagt, of 1.115 € netto per maand voor een alleenstaande, of 28.092 € netto per jaar of 2.341 € netto per maand voor een huishouden bestaande uit twee volwassenen en twee kinderen (&lt;14 jaar) (zie de website van de FOD Sociale Zekerheid). De </w:t>
            </w:r>
            <w:proofErr w:type="spellStart"/>
            <w:r w:rsidRPr="009C42E7">
              <w:rPr>
                <w:lang w:val="nl-BE"/>
              </w:rPr>
              <w:t>Conseil</w:t>
            </w:r>
            <w:proofErr w:type="spellEnd"/>
            <w:r w:rsidRPr="009C42E7">
              <w:rPr>
                <w:lang w:val="nl-BE"/>
              </w:rPr>
              <w:t xml:space="preserve"> Supérieur National des </w:t>
            </w:r>
            <w:proofErr w:type="spellStart"/>
            <w:r w:rsidRPr="009C42E7">
              <w:rPr>
                <w:lang w:val="nl-BE"/>
              </w:rPr>
              <w:t>Personnes</w:t>
            </w:r>
            <w:proofErr w:type="spellEnd"/>
            <w:r w:rsidRPr="009C42E7">
              <w:rPr>
                <w:lang w:val="nl-BE"/>
              </w:rPr>
              <w:t xml:space="preserve"> </w:t>
            </w:r>
            <w:proofErr w:type="spellStart"/>
            <w:r w:rsidRPr="009C42E7">
              <w:rPr>
                <w:lang w:val="nl-BE"/>
              </w:rPr>
              <w:t>Handicapées</w:t>
            </w:r>
            <w:proofErr w:type="spellEnd"/>
            <w:r w:rsidRPr="009C42E7">
              <w:rPr>
                <w:lang w:val="nl-BE"/>
              </w:rPr>
              <w:t xml:space="preserve"> (</w:t>
            </w:r>
            <w:r w:rsidR="00FB6522" w:rsidRPr="009C42E7">
              <w:rPr>
                <w:lang w:val="nl-BE"/>
              </w:rPr>
              <w:t>NHRPH</w:t>
            </w:r>
            <w:r w:rsidRPr="009C42E7">
              <w:rPr>
                <w:lang w:val="nl-BE"/>
              </w:rPr>
              <w:t xml:space="preserve">) heeft deze discriminatie herhaaldelijk aan de kaak gesteld (zie met name </w:t>
            </w:r>
            <w:r w:rsidR="00FB6522" w:rsidRPr="009C42E7">
              <w:rPr>
                <w:lang w:val="nl-BE"/>
              </w:rPr>
              <w:t>NHRPH</w:t>
            </w:r>
            <w:r w:rsidRPr="009C42E7">
              <w:rPr>
                <w:lang w:val="nl-BE"/>
              </w:rPr>
              <w:t>-advies 2019-06).</w:t>
            </w:r>
          </w:p>
          <w:p w14:paraId="7D527257" w14:textId="77777777" w:rsidR="00557AB3" w:rsidRPr="009C42E7" w:rsidRDefault="00557AB3" w:rsidP="00557AB3">
            <w:pPr>
              <w:rPr>
                <w:lang w:val="nl-BE"/>
              </w:rPr>
            </w:pPr>
          </w:p>
          <w:p w14:paraId="5EF96C04" w14:textId="77777777" w:rsidR="00557AB3" w:rsidRPr="009C42E7" w:rsidRDefault="00557AB3" w:rsidP="00557AB3">
            <w:pPr>
              <w:rPr>
                <w:lang w:val="nl-BE"/>
              </w:rPr>
            </w:pPr>
            <w:r w:rsidRPr="009C42E7">
              <w:rPr>
                <w:lang w:val="nl-BE"/>
              </w:rPr>
              <w:t xml:space="preserve">Voor meer informatie over de </w:t>
            </w:r>
            <w:proofErr w:type="spellStart"/>
            <w:r w:rsidRPr="009C42E7">
              <w:rPr>
                <w:lang w:val="nl-BE"/>
              </w:rPr>
              <w:t>inkomensvervangende</w:t>
            </w:r>
            <w:proofErr w:type="spellEnd"/>
            <w:r w:rsidRPr="009C42E7">
              <w:rPr>
                <w:lang w:val="nl-BE"/>
              </w:rPr>
              <w:t xml:space="preserve"> tegemoetkoming: zie de website van de Algemene Directie Personen met een handicap van de FOD Sociale Zekerheid.</w:t>
            </w:r>
          </w:p>
          <w:p w14:paraId="21B1AB66" w14:textId="77777777" w:rsidR="00557AB3" w:rsidRPr="009C42E7" w:rsidRDefault="00557AB3" w:rsidP="00557AB3">
            <w:pPr>
              <w:rPr>
                <w:lang w:val="nl-BE"/>
              </w:rPr>
            </w:pPr>
          </w:p>
          <w:p w14:paraId="380928A5" w14:textId="77777777" w:rsidR="00557AB3" w:rsidRPr="009C42E7" w:rsidRDefault="00557AB3" w:rsidP="00557AB3">
            <w:pPr>
              <w:rPr>
                <w:lang w:val="nl-BE"/>
              </w:rPr>
            </w:pPr>
            <w:r w:rsidRPr="009C42E7">
              <w:rPr>
                <w:lang w:val="nl-BE"/>
              </w:rPr>
              <w:t>2.</w:t>
            </w:r>
            <w:r w:rsidRPr="009C42E7">
              <w:rPr>
                <w:lang w:val="nl-BE"/>
              </w:rPr>
              <w:tab/>
              <w:t>Het minimumloon</w:t>
            </w:r>
          </w:p>
          <w:p w14:paraId="52690B72" w14:textId="77777777" w:rsidR="00557AB3" w:rsidRPr="009C42E7" w:rsidRDefault="00557AB3" w:rsidP="00557AB3">
            <w:pPr>
              <w:rPr>
                <w:lang w:val="nl-BE"/>
              </w:rPr>
            </w:pPr>
          </w:p>
          <w:p w14:paraId="22E8F586" w14:textId="77777777" w:rsidR="00557AB3" w:rsidRPr="009C42E7" w:rsidRDefault="00557AB3" w:rsidP="00557AB3">
            <w:pPr>
              <w:rPr>
                <w:lang w:val="nl-BE"/>
              </w:rPr>
            </w:pPr>
            <w:r w:rsidRPr="009C42E7">
              <w:rPr>
                <w:lang w:val="nl-BE"/>
              </w:rPr>
              <w:t>In België zijn de minimumlonen niet bij wet vastgesteld. De geldende minimumlonen worden gewoonlijk vastgesteld bij collectieve arbeidsovereenkomsten (</w:t>
            </w:r>
            <w:proofErr w:type="spellStart"/>
            <w:r w:rsidRPr="009C42E7">
              <w:rPr>
                <w:lang w:val="nl-BE"/>
              </w:rPr>
              <w:t>CAO's</w:t>
            </w:r>
            <w:proofErr w:type="spellEnd"/>
            <w:r w:rsidRPr="009C42E7">
              <w:rPr>
                <w:lang w:val="nl-BE"/>
              </w:rPr>
              <w:t>) die binnen de paritaire comités (CP) worden gesloten, zoals in sommige andere landen.</w:t>
            </w:r>
          </w:p>
          <w:p w14:paraId="5E1FD8BD" w14:textId="77777777" w:rsidR="00557AB3" w:rsidRPr="009C42E7" w:rsidRDefault="00557AB3" w:rsidP="00557AB3">
            <w:pPr>
              <w:rPr>
                <w:lang w:val="nl-BE"/>
              </w:rPr>
            </w:pPr>
          </w:p>
          <w:p w14:paraId="06CABA4F" w14:textId="77777777" w:rsidR="00557AB3" w:rsidRPr="009C42E7" w:rsidRDefault="00557AB3" w:rsidP="00557AB3">
            <w:pPr>
              <w:rPr>
                <w:lang w:val="nl-BE"/>
              </w:rPr>
            </w:pPr>
            <w:r w:rsidRPr="009C42E7">
              <w:rPr>
                <w:lang w:val="nl-BE"/>
              </w:rPr>
              <w:t xml:space="preserve">De </w:t>
            </w:r>
            <w:proofErr w:type="spellStart"/>
            <w:r w:rsidRPr="009C42E7">
              <w:rPr>
                <w:lang w:val="nl-BE"/>
              </w:rPr>
              <w:t>CAO's</w:t>
            </w:r>
            <w:proofErr w:type="spellEnd"/>
            <w:r w:rsidRPr="009C42E7">
              <w:rPr>
                <w:lang w:val="nl-BE"/>
              </w:rPr>
              <w:t xml:space="preserve"> bevatten bepalingen die de algemene grondslag bepalen voor de berekening van de beloning voor verschillende kwalificatie- en functieniveaus.</w:t>
            </w:r>
          </w:p>
          <w:p w14:paraId="2A5A0E8A" w14:textId="77777777" w:rsidR="00557AB3" w:rsidRPr="009C42E7" w:rsidRDefault="00557AB3" w:rsidP="00557AB3">
            <w:pPr>
              <w:rPr>
                <w:lang w:val="nl-BE"/>
              </w:rPr>
            </w:pPr>
          </w:p>
          <w:p w14:paraId="5BEC938E" w14:textId="77777777" w:rsidR="00557AB3" w:rsidRPr="009C42E7" w:rsidRDefault="00557AB3" w:rsidP="00557AB3">
            <w:pPr>
              <w:rPr>
                <w:lang w:val="nl-BE"/>
              </w:rPr>
            </w:pPr>
            <w:r w:rsidRPr="009C42E7">
              <w:rPr>
                <w:lang w:val="nl-BE"/>
              </w:rPr>
              <w:t>Indien de CAO voor de bedrijfstak een minimumloon voorschrijft, kan de individuele arbeidsovereenkomst geen lager loon opleggen, maar wel een hoger loon toekennen.</w:t>
            </w:r>
          </w:p>
          <w:p w14:paraId="1DE59D1C" w14:textId="77777777" w:rsidR="00557AB3" w:rsidRPr="009C42E7" w:rsidRDefault="00557AB3" w:rsidP="00557AB3">
            <w:pPr>
              <w:rPr>
                <w:lang w:val="nl-BE"/>
              </w:rPr>
            </w:pPr>
          </w:p>
          <w:p w14:paraId="0CC8EB94" w14:textId="77777777" w:rsidR="00557AB3" w:rsidRPr="009C42E7" w:rsidRDefault="00557AB3" w:rsidP="00557AB3">
            <w:pPr>
              <w:rPr>
                <w:lang w:val="nl-BE"/>
              </w:rPr>
            </w:pPr>
            <w:r w:rsidRPr="009C42E7">
              <w:rPr>
                <w:lang w:val="nl-BE"/>
              </w:rPr>
              <w:t xml:space="preserve">Het door de Nationale Arbeidsraad (CNT) gegarandeerde gemiddelde maandelijkse minimuminkomen (RMMG) is de absolute ondergrens voor het loon. </w:t>
            </w:r>
          </w:p>
          <w:p w14:paraId="13024D48" w14:textId="77777777" w:rsidR="00557AB3" w:rsidRPr="009C42E7" w:rsidRDefault="00557AB3" w:rsidP="00557AB3">
            <w:pPr>
              <w:rPr>
                <w:lang w:val="nl-BE"/>
              </w:rPr>
            </w:pPr>
          </w:p>
          <w:p w14:paraId="5A5B85B1" w14:textId="77777777" w:rsidR="00557AB3" w:rsidRPr="009C42E7" w:rsidRDefault="00557AB3" w:rsidP="00557AB3">
            <w:pPr>
              <w:rPr>
                <w:lang w:val="nl-BE"/>
              </w:rPr>
            </w:pPr>
            <w:r w:rsidRPr="009C42E7">
              <w:rPr>
                <w:lang w:val="nl-BE"/>
              </w:rPr>
              <w:t>De RMMG is niet precies gelijk aan een maandelijks minimumloon. De RMMG omvat bepaalde bedragen die in de loop van het jaar zijn betaald. Er wordt bijvoorbeeld rekening gehouden met een eindejaarsuitkering of een dertiende maand om ervoor te zorgen dat de RMMG wordt nageleefd.</w:t>
            </w:r>
          </w:p>
          <w:p w14:paraId="0424BC88" w14:textId="77777777" w:rsidR="00557AB3" w:rsidRPr="009C42E7" w:rsidRDefault="00557AB3" w:rsidP="00557AB3">
            <w:pPr>
              <w:rPr>
                <w:lang w:val="nl-BE"/>
              </w:rPr>
            </w:pPr>
          </w:p>
          <w:p w14:paraId="10617018" w14:textId="77777777" w:rsidR="00557AB3" w:rsidRPr="009C42E7" w:rsidRDefault="00557AB3" w:rsidP="00557AB3">
            <w:pPr>
              <w:rPr>
                <w:lang w:val="nl-BE"/>
              </w:rPr>
            </w:pPr>
            <w:r w:rsidRPr="009C42E7">
              <w:rPr>
                <w:lang w:val="nl-BE"/>
              </w:rPr>
              <w:t xml:space="preserve">Het bedrag van de GMWR (bruto per maand) is sinds 01.03.2020 </w:t>
            </w:r>
          </w:p>
          <w:p w14:paraId="05161586" w14:textId="6FFD3F28" w:rsidR="00557AB3" w:rsidRPr="009C42E7" w:rsidRDefault="00557AB3" w:rsidP="00FB6522">
            <w:pPr>
              <w:pStyle w:val="Paragraphedeliste"/>
              <w:numPr>
                <w:ilvl w:val="0"/>
                <w:numId w:val="48"/>
              </w:numPr>
              <w:rPr>
                <w:lang w:val="nl-BE"/>
              </w:rPr>
            </w:pPr>
            <w:r w:rsidRPr="009C42E7">
              <w:rPr>
                <w:lang w:val="nl-BE"/>
              </w:rPr>
              <w:t xml:space="preserve">Min. 22 jaar en min. 12 dienstmaanden € 1.688,03 </w:t>
            </w:r>
          </w:p>
          <w:p w14:paraId="3B447020" w14:textId="4B7AD54B" w:rsidR="00557AB3" w:rsidRPr="009C42E7" w:rsidRDefault="00557AB3" w:rsidP="00FB6522">
            <w:pPr>
              <w:pStyle w:val="Paragraphedeliste"/>
              <w:numPr>
                <w:ilvl w:val="0"/>
                <w:numId w:val="48"/>
              </w:numPr>
              <w:rPr>
                <w:lang w:val="nl-BE"/>
              </w:rPr>
            </w:pPr>
            <w:r w:rsidRPr="009C42E7">
              <w:rPr>
                <w:lang w:val="nl-BE"/>
              </w:rPr>
              <w:t xml:space="preserve">Min. 19 jaar en min. 6 dienstmaanden € 1.668,86 </w:t>
            </w:r>
          </w:p>
          <w:p w14:paraId="4B8E492D" w14:textId="2FBC0416" w:rsidR="00557AB3" w:rsidRPr="009C42E7" w:rsidRDefault="00557AB3" w:rsidP="00FB6522">
            <w:pPr>
              <w:pStyle w:val="Paragraphedeliste"/>
              <w:numPr>
                <w:ilvl w:val="0"/>
                <w:numId w:val="48"/>
              </w:numPr>
              <w:rPr>
                <w:lang w:val="nl-BE"/>
              </w:rPr>
            </w:pPr>
            <w:r w:rsidRPr="009C42E7">
              <w:rPr>
                <w:lang w:val="nl-BE"/>
              </w:rPr>
              <w:t>18 jaar en ouder € 1.625,72</w:t>
            </w:r>
          </w:p>
          <w:p w14:paraId="2C9A1D1D" w14:textId="77777777" w:rsidR="00557AB3" w:rsidRPr="009C42E7" w:rsidRDefault="00557AB3" w:rsidP="00557AB3">
            <w:pPr>
              <w:rPr>
                <w:lang w:val="nl-BE"/>
              </w:rPr>
            </w:pPr>
          </w:p>
          <w:p w14:paraId="2F5BAC3D" w14:textId="77777777" w:rsidR="00557AB3" w:rsidRPr="009C42E7" w:rsidRDefault="00557AB3" w:rsidP="00557AB3">
            <w:pPr>
              <w:rPr>
                <w:lang w:val="nl-BE"/>
              </w:rPr>
            </w:pPr>
            <w:r w:rsidRPr="009C42E7">
              <w:rPr>
                <w:lang w:val="nl-BE"/>
              </w:rPr>
              <w:lastRenderedPageBreak/>
              <w:t>Voor meer informatie over het minimumloon: zie de website van de FOD Werkgelegenheid, Arbeid en Sociaal Overleg</w:t>
            </w:r>
          </w:p>
          <w:p w14:paraId="6AEB7DAB" w14:textId="77777777" w:rsidR="00557AB3" w:rsidRPr="009C42E7" w:rsidRDefault="00557AB3" w:rsidP="00557AB3">
            <w:pPr>
              <w:rPr>
                <w:lang w:val="nl-BE"/>
              </w:rPr>
            </w:pPr>
          </w:p>
          <w:p w14:paraId="6740FD55" w14:textId="77777777" w:rsidR="00557AB3" w:rsidRPr="009C42E7" w:rsidRDefault="00557AB3" w:rsidP="00557AB3">
            <w:pPr>
              <w:rPr>
                <w:lang w:val="nl-BE"/>
              </w:rPr>
            </w:pPr>
            <w:r w:rsidRPr="009C42E7">
              <w:rPr>
                <w:lang w:val="nl-BE"/>
              </w:rPr>
              <w:t>3.</w:t>
            </w:r>
            <w:r w:rsidRPr="009C42E7">
              <w:rPr>
                <w:lang w:val="nl-BE"/>
              </w:rPr>
              <w:tab/>
              <w:t>Invaliditeit en armoede</w:t>
            </w:r>
          </w:p>
          <w:p w14:paraId="43439B97" w14:textId="77777777" w:rsidR="00557AB3" w:rsidRPr="009C42E7" w:rsidRDefault="00557AB3" w:rsidP="00557AB3">
            <w:pPr>
              <w:rPr>
                <w:lang w:val="nl-BE"/>
              </w:rPr>
            </w:pPr>
          </w:p>
          <w:p w14:paraId="13B4D769" w14:textId="77777777" w:rsidR="00557AB3" w:rsidRPr="009C42E7" w:rsidRDefault="00557AB3" w:rsidP="00557AB3">
            <w:pPr>
              <w:rPr>
                <w:lang w:val="nl-BE"/>
              </w:rPr>
            </w:pPr>
            <w:r w:rsidRPr="009C42E7">
              <w:rPr>
                <w:lang w:val="nl-BE"/>
              </w:rPr>
              <w:t xml:space="preserve">In 2019 heeft een Belgische studie, getiteld "Armoede en handicaps", verschillende bevindingen aan het licht gebracht: </w:t>
            </w:r>
          </w:p>
          <w:p w14:paraId="1BB88BAC" w14:textId="527E0B91" w:rsidR="00557AB3" w:rsidRPr="009C42E7" w:rsidRDefault="00557AB3" w:rsidP="00FB6522">
            <w:pPr>
              <w:pStyle w:val="Paragraphedeliste"/>
              <w:numPr>
                <w:ilvl w:val="0"/>
                <w:numId w:val="46"/>
              </w:numPr>
              <w:rPr>
                <w:lang w:val="nl-BE"/>
              </w:rPr>
            </w:pPr>
            <w:r w:rsidRPr="009C42E7">
              <w:rPr>
                <w:lang w:val="nl-BE"/>
              </w:rPr>
              <w:t>Het probleem van de armoede onder gehandicapten is een groot probleem. Uit de EU-SILC-gegevens blijkt dat het armoederisico onder mensen met een handicap aanzienlijk hoger is dan onder de algemene bevolking. De ontwikkeling van het armoederisico onder mensen met een handicap volgt ook de algemene ontwikkeling van de bevolking: het armoederisico is hoger onder mensen die niet actief zijn op de arbeidsmarkt en mensen met lage kwalificaties.</w:t>
            </w:r>
          </w:p>
          <w:p w14:paraId="11D305A0" w14:textId="28D51762" w:rsidR="00557AB3" w:rsidRPr="009C42E7" w:rsidRDefault="00557AB3" w:rsidP="00FB6522">
            <w:pPr>
              <w:pStyle w:val="Paragraphedeliste"/>
              <w:numPr>
                <w:ilvl w:val="0"/>
                <w:numId w:val="46"/>
              </w:numPr>
              <w:rPr>
                <w:lang w:val="nl-BE"/>
              </w:rPr>
            </w:pPr>
            <w:r w:rsidRPr="009C42E7">
              <w:rPr>
                <w:lang w:val="nl-BE"/>
              </w:rPr>
              <w:t>De kloof tussen mensen met een handicap en de bevolking in het algemeen is de afgelopen jaren niet kleiner geworden. Het risico op armoede neemt niet toe met de jaren, maar ook niet af. Vergeleken met onze buurlanden is de situatie hier veel slechter. Eenoudergezinnen lopen nog meer risico op armoede.</w:t>
            </w:r>
          </w:p>
          <w:p w14:paraId="678B912E" w14:textId="4B19E4F5" w:rsidR="00557AB3" w:rsidRPr="009C42E7" w:rsidRDefault="00557AB3" w:rsidP="00FB6522">
            <w:pPr>
              <w:pStyle w:val="Paragraphedeliste"/>
              <w:numPr>
                <w:ilvl w:val="0"/>
                <w:numId w:val="46"/>
              </w:numPr>
              <w:rPr>
                <w:lang w:val="nl-BE"/>
              </w:rPr>
            </w:pPr>
            <w:r w:rsidRPr="009C42E7">
              <w:rPr>
                <w:lang w:val="nl-BE"/>
              </w:rPr>
              <w:t xml:space="preserve">De </w:t>
            </w:r>
            <w:proofErr w:type="spellStart"/>
            <w:r w:rsidRPr="009C42E7">
              <w:rPr>
                <w:lang w:val="nl-BE"/>
              </w:rPr>
              <w:t>inkomensvervangende</w:t>
            </w:r>
            <w:proofErr w:type="spellEnd"/>
            <w:r w:rsidRPr="009C42E7">
              <w:rPr>
                <w:lang w:val="nl-BE"/>
              </w:rPr>
              <w:t xml:space="preserve"> tegemoetkoming (IRB) moet absoluut worden opgetrokken tot de Europese armoedegrens.</w:t>
            </w:r>
          </w:p>
          <w:p w14:paraId="704D8B8B" w14:textId="2EA0D9A0" w:rsidR="00557AB3" w:rsidRPr="009C42E7" w:rsidRDefault="00557AB3" w:rsidP="00FB6522">
            <w:pPr>
              <w:pStyle w:val="Paragraphedeliste"/>
              <w:numPr>
                <w:ilvl w:val="0"/>
                <w:numId w:val="46"/>
              </w:numPr>
              <w:rPr>
                <w:lang w:val="nl-BE"/>
              </w:rPr>
            </w:pPr>
            <w:r w:rsidRPr="009C42E7">
              <w:rPr>
                <w:lang w:val="nl-BE"/>
              </w:rPr>
              <w:t>De procedure voor de toekenning van uitkeringen aan mensen met een handicap moet worden vereenvoudigd en versneld om het risico van niet-gebruik van sociale uitkeringen te verminderen.</w:t>
            </w:r>
          </w:p>
          <w:p w14:paraId="69EF3AAC" w14:textId="0679329D" w:rsidR="00557AB3" w:rsidRPr="009C42E7" w:rsidRDefault="00557AB3" w:rsidP="00FB6522">
            <w:pPr>
              <w:pStyle w:val="Paragraphedeliste"/>
              <w:numPr>
                <w:ilvl w:val="0"/>
                <w:numId w:val="46"/>
              </w:numPr>
              <w:rPr>
                <w:lang w:val="nl-BE"/>
              </w:rPr>
            </w:pPr>
            <w:r w:rsidRPr="009C42E7">
              <w:rPr>
                <w:lang w:val="nl-BE"/>
              </w:rPr>
              <w:t xml:space="preserve">Wat de arbeidsmarktparticipatie betreft, blijkt uit de studie dat de vrijstellingsregeling in het kader van de RGI dringend aan hervorming toe is. </w:t>
            </w:r>
          </w:p>
          <w:p w14:paraId="6D504D19" w14:textId="0AD49886" w:rsidR="007F2BA4" w:rsidRPr="009C42E7" w:rsidRDefault="00557AB3" w:rsidP="00FB6522">
            <w:pPr>
              <w:pStyle w:val="Paragraphedeliste"/>
              <w:numPr>
                <w:ilvl w:val="0"/>
                <w:numId w:val="46"/>
              </w:numPr>
              <w:rPr>
                <w:lang w:val="nl-BE"/>
              </w:rPr>
            </w:pPr>
            <w:r w:rsidRPr="009C42E7">
              <w:rPr>
                <w:lang w:val="nl-BE"/>
              </w:rPr>
              <w:t>Op alle beleidsterreinen moet aandacht worden besteed aan mensen met een handicap (handicaps).</w:t>
            </w:r>
          </w:p>
          <w:p w14:paraId="40A42CC0" w14:textId="278325DD" w:rsidR="00557AB3" w:rsidRPr="009C42E7" w:rsidRDefault="00557AB3" w:rsidP="00557AB3">
            <w:pPr>
              <w:rPr>
                <w:rFonts w:cstheme="minorHAnsi"/>
                <w:u w:val="single"/>
                <w:lang w:val="nl-BE"/>
              </w:rPr>
            </w:pPr>
          </w:p>
        </w:tc>
        <w:tc>
          <w:tcPr>
            <w:tcW w:w="1561" w:type="dxa"/>
          </w:tcPr>
          <w:p w14:paraId="75559C8F" w14:textId="3D8FA83A" w:rsidR="007F2BA4" w:rsidRPr="009C42E7" w:rsidRDefault="007F2BA4" w:rsidP="00252084">
            <w:pPr>
              <w:rPr>
                <w:rFonts w:cstheme="minorHAnsi"/>
                <w:u w:val="single"/>
                <w:lang w:val="fr-BE"/>
              </w:rPr>
            </w:pPr>
            <w:proofErr w:type="spellStart"/>
            <w:r w:rsidRPr="009C42E7">
              <w:rPr>
                <w:rFonts w:cstheme="minorHAnsi"/>
                <w:u w:val="single"/>
                <w:lang w:val="fr-BE"/>
              </w:rPr>
              <w:lastRenderedPageBreak/>
              <w:t>Secretariaat</w:t>
            </w:r>
            <w:proofErr w:type="spellEnd"/>
          </w:p>
        </w:tc>
      </w:tr>
      <w:tr w:rsidR="009C42E7" w:rsidRPr="009C42E7" w14:paraId="76F16BE6" w14:textId="77777777" w:rsidTr="000A5E5F">
        <w:trPr>
          <w:trHeight w:val="532"/>
        </w:trPr>
        <w:tc>
          <w:tcPr>
            <w:tcW w:w="1419" w:type="dxa"/>
          </w:tcPr>
          <w:p w14:paraId="7ED2899A" w14:textId="41904244" w:rsidR="000A5E5F" w:rsidRPr="009C42E7" w:rsidRDefault="000A5E5F" w:rsidP="0039255B">
            <w:pPr>
              <w:rPr>
                <w:rFonts w:cstheme="minorHAnsi"/>
                <w:lang w:val="fr-CH"/>
              </w:rPr>
            </w:pPr>
            <w:r w:rsidRPr="009C42E7">
              <w:rPr>
                <w:rFonts w:cstheme="minorHAnsi"/>
                <w:lang w:val="fr-CH"/>
              </w:rPr>
              <w:lastRenderedPageBreak/>
              <w:t>F22 V26 a)</w:t>
            </w:r>
          </w:p>
        </w:tc>
        <w:tc>
          <w:tcPr>
            <w:tcW w:w="10771" w:type="dxa"/>
          </w:tcPr>
          <w:p w14:paraId="46FBF967" w14:textId="77777777" w:rsidR="000A5E5F" w:rsidRPr="009C42E7" w:rsidRDefault="000A5E5F" w:rsidP="000A5E5F">
            <w:pPr>
              <w:pStyle w:val="Textebrut"/>
              <w:rPr>
                <w:rFonts w:asciiTheme="minorHAnsi" w:hAnsiTheme="minorHAnsi"/>
                <w:szCs w:val="22"/>
                <w:lang w:val="nl-BE"/>
              </w:rPr>
            </w:pPr>
            <w:r w:rsidRPr="009C42E7">
              <w:rPr>
                <w:rFonts w:asciiTheme="minorHAnsi" w:hAnsiTheme="minorHAnsi"/>
                <w:szCs w:val="22"/>
                <w:lang w:val="nl-BE"/>
              </w:rPr>
              <w:t>Uit een studie van de Koning Boudewijnstichting blijkt dat één Belg op tien geen toegang heeft tot het internet wegens gebrek aan middelen</w:t>
            </w:r>
          </w:p>
          <w:p w14:paraId="084E1E86" w14:textId="3635BF63" w:rsidR="000A5E5F" w:rsidRPr="009C42E7" w:rsidRDefault="0038626C" w:rsidP="0039255B">
            <w:pPr>
              <w:pStyle w:val="Textebrut"/>
              <w:ind w:left="1165"/>
              <w:rPr>
                <w:color w:val="4472C4" w:themeColor="accent1"/>
                <w:lang w:val="nl-BE"/>
              </w:rPr>
            </w:pPr>
            <w:hyperlink r:id="rId7" w:history="1">
              <w:r w:rsidR="000A5E5F" w:rsidRPr="009C42E7">
                <w:rPr>
                  <w:rStyle w:val="Lienhypertexte"/>
                  <w:color w:val="4472C4" w:themeColor="accent1"/>
                  <w:lang w:val="nl-BE"/>
                </w:rPr>
                <w:t>https://www.lecho.be/entreprises/telecom/un-belge-sur-dix-n-a-pas-acces-a-internet-faute-de-moyens/10384157.html</w:t>
              </w:r>
            </w:hyperlink>
          </w:p>
          <w:p w14:paraId="37F5A790" w14:textId="77777777" w:rsidR="000A5E5F" w:rsidRPr="009C42E7" w:rsidRDefault="000A5E5F" w:rsidP="0039255B">
            <w:pPr>
              <w:rPr>
                <w:lang w:val="nl-BE"/>
              </w:rPr>
            </w:pPr>
          </w:p>
        </w:tc>
        <w:tc>
          <w:tcPr>
            <w:tcW w:w="1561" w:type="dxa"/>
          </w:tcPr>
          <w:p w14:paraId="662A1195" w14:textId="32225DCA" w:rsidR="000A5E5F" w:rsidRPr="009C42E7" w:rsidRDefault="000A5E5F" w:rsidP="0039255B">
            <w:pPr>
              <w:rPr>
                <w:rFonts w:cstheme="minorHAnsi"/>
                <w:u w:val="single"/>
                <w:lang w:val="fr-BE"/>
              </w:rPr>
            </w:pPr>
            <w:proofErr w:type="spellStart"/>
            <w:r w:rsidRPr="009C42E7">
              <w:rPr>
                <w:rFonts w:cstheme="minorHAnsi"/>
                <w:u w:val="single"/>
                <w:lang w:val="fr-BE"/>
              </w:rPr>
              <w:t>Secretariaat</w:t>
            </w:r>
            <w:proofErr w:type="spellEnd"/>
          </w:p>
        </w:tc>
      </w:tr>
      <w:tr w:rsidR="0057678E" w:rsidRPr="00B260C8" w14:paraId="3F02C0C5" w14:textId="77777777" w:rsidTr="000A5E5F">
        <w:trPr>
          <w:trHeight w:val="532"/>
        </w:trPr>
        <w:tc>
          <w:tcPr>
            <w:tcW w:w="1419" w:type="dxa"/>
          </w:tcPr>
          <w:p w14:paraId="067A059E" w14:textId="0DCF3FED" w:rsidR="0057678E" w:rsidRPr="00B260C8" w:rsidRDefault="00B260C8" w:rsidP="0039255B">
            <w:pPr>
              <w:rPr>
                <w:rFonts w:cstheme="minorHAnsi"/>
                <w:b/>
                <w:bCs/>
                <w:color w:val="C00000"/>
                <w:lang w:val="fr-CH"/>
              </w:rPr>
            </w:pPr>
            <w:r w:rsidRPr="00B260C8">
              <w:rPr>
                <w:rFonts w:cstheme="minorHAnsi"/>
                <w:b/>
                <w:bCs/>
                <w:color w:val="C00000"/>
                <w:lang w:val="fr-CH"/>
              </w:rPr>
              <w:t>F22 V26 a)</w:t>
            </w:r>
          </w:p>
        </w:tc>
        <w:tc>
          <w:tcPr>
            <w:tcW w:w="10771" w:type="dxa"/>
          </w:tcPr>
          <w:p w14:paraId="183723FB" w14:textId="77777777" w:rsidR="00B260C8" w:rsidRPr="00B260C8" w:rsidRDefault="00B260C8" w:rsidP="000A5E5F">
            <w:pPr>
              <w:pStyle w:val="Textebrut"/>
              <w:rPr>
                <w:b/>
                <w:bCs/>
                <w:color w:val="C00000"/>
                <w:lang w:val="nl-BE"/>
              </w:rPr>
            </w:pPr>
            <w:r w:rsidRPr="00B260C8">
              <w:rPr>
                <w:b/>
                <w:bCs/>
                <w:color w:val="C00000"/>
                <w:lang w:val="nl-BE"/>
              </w:rPr>
              <w:t>Het platform van adviesraden is verbaasd dat de regeringen geen rekening houden met de noodzaak de armoede terug te dringen, terwijl in de strategie zelf wordt vermeld dat mensen met een handicap een veel groter risico op armoede lopen dan anderen.</w:t>
            </w:r>
          </w:p>
          <w:p w14:paraId="546A5A25" w14:textId="77777777" w:rsidR="00B260C8" w:rsidRDefault="00B260C8" w:rsidP="000A5E5F">
            <w:pPr>
              <w:pStyle w:val="Textebrut"/>
              <w:rPr>
                <w:rFonts w:ascii="Verdana" w:hAnsi="Verdana"/>
                <w:b/>
                <w:bCs/>
                <w:color w:val="C00000"/>
                <w:sz w:val="20"/>
                <w:szCs w:val="20"/>
                <w:lang w:val="nl-NL"/>
              </w:rPr>
            </w:pPr>
            <w:r w:rsidRPr="00B260C8">
              <w:rPr>
                <w:rFonts w:ascii="Verdana" w:hAnsi="Verdana"/>
                <w:b/>
                <w:bCs/>
                <w:color w:val="C00000"/>
                <w:sz w:val="20"/>
                <w:szCs w:val="20"/>
                <w:lang w:val="nl-NL"/>
              </w:rPr>
              <w:t>Deze focus moet meespelen in de bedenkingen bij andere thema’s rond inclusief onderwijs, tewerkstelling, toegang tot gezondheidszorg, huisvesting, maatschappelijke dienstverlening, …</w:t>
            </w:r>
            <w:r w:rsidRPr="00B260C8">
              <w:rPr>
                <w:rFonts w:ascii="Verdana" w:hAnsi="Verdana"/>
                <w:b/>
                <w:bCs/>
                <w:color w:val="C00000"/>
                <w:sz w:val="20"/>
                <w:szCs w:val="20"/>
                <w:lang w:val="nl-NL"/>
              </w:rPr>
              <w:br/>
            </w:r>
            <w:r w:rsidRPr="00B260C8">
              <w:rPr>
                <w:rFonts w:ascii="Verdana" w:hAnsi="Verdana"/>
                <w:b/>
                <w:bCs/>
                <w:color w:val="C00000"/>
                <w:sz w:val="20"/>
                <w:szCs w:val="20"/>
                <w:lang w:val="nl-NL"/>
              </w:rPr>
              <w:br/>
            </w:r>
            <w:proofErr w:type="spellStart"/>
            <w:r w:rsidRPr="00B260C8">
              <w:rPr>
                <w:rFonts w:ascii="Verdana" w:hAnsi="Verdana"/>
                <w:b/>
                <w:bCs/>
                <w:color w:val="C00000"/>
                <w:sz w:val="20"/>
                <w:szCs w:val="20"/>
                <w:lang w:val="nl-NL"/>
              </w:rPr>
              <w:t>Transversaliteit</w:t>
            </w:r>
            <w:proofErr w:type="spellEnd"/>
            <w:r w:rsidRPr="00B260C8">
              <w:rPr>
                <w:rFonts w:ascii="Verdana" w:hAnsi="Verdana"/>
                <w:b/>
                <w:bCs/>
                <w:color w:val="C00000"/>
                <w:sz w:val="20"/>
                <w:szCs w:val="20"/>
                <w:lang w:val="nl-NL"/>
              </w:rPr>
              <w:t xml:space="preserve"> vereist ook coördinatie tussen de overheden, aangezien de </w:t>
            </w:r>
            <w:r w:rsidRPr="00B260C8">
              <w:rPr>
                <w:rFonts w:ascii="Verdana" w:hAnsi="Verdana"/>
                <w:b/>
                <w:bCs/>
                <w:color w:val="C00000"/>
                <w:sz w:val="20"/>
                <w:szCs w:val="20"/>
                <w:lang w:val="nl-NL"/>
              </w:rPr>
              <w:lastRenderedPageBreak/>
              <w:t>Armoedebestrijdingsplannen ook de problematiek van personen met een handicap aankaarten.</w:t>
            </w:r>
          </w:p>
          <w:p w14:paraId="12363C24" w14:textId="21010227" w:rsidR="00B260C8" w:rsidRPr="00B260C8" w:rsidRDefault="0038626C" w:rsidP="000A5E5F">
            <w:pPr>
              <w:pStyle w:val="Textebrut"/>
              <w:rPr>
                <w:rFonts w:asciiTheme="minorHAnsi" w:hAnsiTheme="minorHAnsi"/>
                <w:b/>
                <w:bCs/>
                <w:color w:val="C00000"/>
                <w:szCs w:val="22"/>
                <w:lang w:val="nl-NL"/>
              </w:rPr>
            </w:pPr>
            <w:hyperlink r:id="rId8" w:history="1">
              <w:r w:rsidR="00B260C8" w:rsidRPr="005F4B67">
                <w:rPr>
                  <w:rStyle w:val="Lienhypertexte"/>
                  <w:rFonts w:ascii="Verdana" w:hAnsi="Verdana"/>
                  <w:b/>
                  <w:bCs/>
                  <w:sz w:val="20"/>
                  <w:szCs w:val="20"/>
                  <w:lang w:val="nl-NL"/>
                </w:rPr>
                <w:t>https://ph.belgium.be/nl/adviezen/advies-2023-03.html</w:t>
              </w:r>
            </w:hyperlink>
            <w:r w:rsidR="00B260C8">
              <w:rPr>
                <w:rFonts w:ascii="Verdana" w:hAnsi="Verdana"/>
                <w:b/>
                <w:bCs/>
                <w:color w:val="C00000"/>
                <w:sz w:val="20"/>
                <w:szCs w:val="20"/>
                <w:lang w:val="nl-NL"/>
              </w:rPr>
              <w:t xml:space="preserve"> </w:t>
            </w:r>
            <w:r w:rsidR="00B260C8" w:rsidRPr="00B260C8">
              <w:rPr>
                <w:rFonts w:ascii="Verdana" w:hAnsi="Verdana"/>
                <w:b/>
                <w:bCs/>
                <w:color w:val="C00000"/>
                <w:sz w:val="20"/>
                <w:szCs w:val="20"/>
                <w:lang w:val="nl-NL"/>
              </w:rPr>
              <w:br/>
            </w:r>
          </w:p>
        </w:tc>
        <w:tc>
          <w:tcPr>
            <w:tcW w:w="1561" w:type="dxa"/>
          </w:tcPr>
          <w:p w14:paraId="45ADFE54" w14:textId="4B6F64AD" w:rsidR="0057678E" w:rsidRPr="00B260C8" w:rsidRDefault="00B260C8" w:rsidP="0039255B">
            <w:pPr>
              <w:rPr>
                <w:rFonts w:cstheme="minorHAnsi"/>
                <w:b/>
                <w:bCs/>
                <w:color w:val="C00000"/>
                <w:u w:val="single"/>
                <w:lang w:val="nl-BE"/>
              </w:rPr>
            </w:pPr>
            <w:proofErr w:type="spellStart"/>
            <w:r>
              <w:rPr>
                <w:rFonts w:cstheme="minorHAnsi"/>
                <w:b/>
                <w:bCs/>
                <w:color w:val="C00000"/>
                <w:u w:val="single"/>
                <w:lang w:val="nl-BE"/>
              </w:rPr>
              <w:lastRenderedPageBreak/>
              <w:t>Secreetariaat</w:t>
            </w:r>
            <w:proofErr w:type="spellEnd"/>
          </w:p>
        </w:tc>
      </w:tr>
      <w:tr w:rsidR="00B260C8" w:rsidRPr="00B260C8" w14:paraId="15592AB7" w14:textId="77777777" w:rsidTr="000A5E5F">
        <w:trPr>
          <w:trHeight w:val="532"/>
        </w:trPr>
        <w:tc>
          <w:tcPr>
            <w:tcW w:w="1419" w:type="dxa"/>
          </w:tcPr>
          <w:p w14:paraId="65A300A1" w14:textId="3911EF95" w:rsidR="00B260C8" w:rsidRPr="00B260C8" w:rsidRDefault="00B260C8" w:rsidP="0039255B">
            <w:pPr>
              <w:rPr>
                <w:rFonts w:cstheme="minorHAnsi"/>
                <w:b/>
                <w:bCs/>
                <w:color w:val="C00000"/>
                <w:lang w:val="fr-CH"/>
              </w:rPr>
            </w:pPr>
            <w:r w:rsidRPr="00B260C8">
              <w:rPr>
                <w:rFonts w:cstheme="minorHAnsi"/>
                <w:b/>
                <w:bCs/>
                <w:color w:val="C00000"/>
                <w:lang w:val="fr-CH"/>
              </w:rPr>
              <w:t>F22 V26 a)</w:t>
            </w:r>
          </w:p>
        </w:tc>
        <w:tc>
          <w:tcPr>
            <w:tcW w:w="10771" w:type="dxa"/>
          </w:tcPr>
          <w:p w14:paraId="700A304F" w14:textId="77777777" w:rsidR="00B260C8" w:rsidRPr="00B260C8" w:rsidRDefault="00B260C8" w:rsidP="000A5E5F">
            <w:pPr>
              <w:pStyle w:val="Textebrut"/>
              <w:rPr>
                <w:rFonts w:ascii="Verdana" w:hAnsi="Verdana"/>
                <w:b/>
                <w:color w:val="C00000"/>
                <w:sz w:val="20"/>
                <w:szCs w:val="20"/>
                <w:lang w:val="nl-NL"/>
              </w:rPr>
            </w:pPr>
            <w:r w:rsidRPr="00B260C8">
              <w:rPr>
                <w:rFonts w:ascii="Verdana" w:hAnsi="Verdana"/>
                <w:b/>
                <w:color w:val="C00000"/>
                <w:sz w:val="20"/>
                <w:szCs w:val="20"/>
                <w:lang w:val="nl-NL"/>
              </w:rPr>
              <w:t>Er is nood aan een studie rond Artikel 100 Wet betreffende de verplichte verzekering voor geneeskundige verzorging en uitkeringen gecoördineerd op 14 juli 1994:</w:t>
            </w:r>
            <w:r w:rsidRPr="00B260C8">
              <w:rPr>
                <w:rFonts w:ascii="Verdana" w:hAnsi="Verdana"/>
                <w:b/>
                <w:color w:val="C00000"/>
                <w:sz w:val="20"/>
                <w:szCs w:val="20"/>
                <w:lang w:val="nl-NL"/>
              </w:rPr>
              <w:br/>
              <w:t>De vergoedingen uit de sociale zekerheid verschillen sterk van deze van sociale bijstand. Hierdoor worden gelijkaardige situaties (namelijk: handicap) verschillend behandeld louter o.g.v. de oorzaak ervan… Dit probleem treft vooral jongvolwassenen met een handicap die zo veroordeeld worden tot het vastzitten in het systeem van sociale bescherming.</w:t>
            </w:r>
          </w:p>
          <w:p w14:paraId="2D0081B2" w14:textId="77777777" w:rsidR="00B260C8" w:rsidRDefault="0038626C" w:rsidP="000A5E5F">
            <w:pPr>
              <w:pStyle w:val="Textebrut"/>
              <w:rPr>
                <w:rFonts w:ascii="Verdana" w:hAnsi="Verdana"/>
                <w:b/>
                <w:bCs/>
                <w:color w:val="C00000"/>
                <w:sz w:val="20"/>
                <w:szCs w:val="20"/>
                <w:lang w:val="nl-NL"/>
              </w:rPr>
            </w:pPr>
            <w:hyperlink r:id="rId9" w:history="1">
              <w:r w:rsidR="00B260C8" w:rsidRPr="005F4B67">
                <w:rPr>
                  <w:rStyle w:val="Lienhypertexte"/>
                  <w:rFonts w:ascii="Verdana" w:hAnsi="Verdana"/>
                  <w:b/>
                  <w:bCs/>
                  <w:sz w:val="20"/>
                  <w:szCs w:val="20"/>
                  <w:lang w:val="nl-NL"/>
                </w:rPr>
                <w:t>https://ph.belgium.be/nl/adviezen/advies-2023-03.html</w:t>
              </w:r>
            </w:hyperlink>
          </w:p>
          <w:p w14:paraId="395C11B5" w14:textId="38C9B3B9" w:rsidR="00B260C8" w:rsidRPr="00B260C8" w:rsidRDefault="00B260C8" w:rsidP="000A5E5F">
            <w:pPr>
              <w:pStyle w:val="Textebrut"/>
              <w:rPr>
                <w:b/>
                <w:bCs/>
                <w:color w:val="C00000"/>
                <w:lang w:val="nl-BE"/>
              </w:rPr>
            </w:pPr>
          </w:p>
        </w:tc>
        <w:tc>
          <w:tcPr>
            <w:tcW w:w="1561" w:type="dxa"/>
          </w:tcPr>
          <w:p w14:paraId="1C2011D7" w14:textId="24813602" w:rsidR="00B260C8" w:rsidRDefault="00B260C8" w:rsidP="0039255B">
            <w:pPr>
              <w:rPr>
                <w:rFonts w:cstheme="minorHAnsi"/>
                <w:b/>
                <w:bCs/>
                <w:color w:val="C00000"/>
                <w:u w:val="single"/>
                <w:lang w:val="nl-BE"/>
              </w:rPr>
            </w:pPr>
            <w:r>
              <w:rPr>
                <w:rFonts w:cstheme="minorHAnsi"/>
                <w:b/>
                <w:bCs/>
                <w:color w:val="C00000"/>
                <w:u w:val="single"/>
                <w:lang w:val="nl-BE"/>
              </w:rPr>
              <w:t>Platform</w:t>
            </w:r>
          </w:p>
        </w:tc>
      </w:tr>
      <w:tr w:rsidR="00422652" w:rsidRPr="00B260C8" w14:paraId="6B9322A1" w14:textId="77777777" w:rsidTr="000A5E5F">
        <w:trPr>
          <w:trHeight w:val="532"/>
        </w:trPr>
        <w:tc>
          <w:tcPr>
            <w:tcW w:w="1419" w:type="dxa"/>
          </w:tcPr>
          <w:p w14:paraId="495A96CB" w14:textId="6CC4C3E9" w:rsidR="00422652" w:rsidRPr="00B260C8" w:rsidRDefault="00422652" w:rsidP="0039255B">
            <w:pPr>
              <w:rPr>
                <w:rFonts w:cstheme="minorHAnsi"/>
                <w:b/>
                <w:bCs/>
                <w:color w:val="C00000"/>
                <w:lang w:val="fr-CH"/>
              </w:rPr>
            </w:pPr>
            <w:r w:rsidRPr="00B260C8">
              <w:rPr>
                <w:rFonts w:cstheme="minorHAnsi"/>
                <w:b/>
                <w:bCs/>
                <w:color w:val="C00000"/>
                <w:lang w:val="fr-CH"/>
              </w:rPr>
              <w:t>F22 V26 a)</w:t>
            </w:r>
          </w:p>
        </w:tc>
        <w:tc>
          <w:tcPr>
            <w:tcW w:w="10771" w:type="dxa"/>
          </w:tcPr>
          <w:p w14:paraId="766F8A31" w14:textId="77777777" w:rsidR="00422652" w:rsidRPr="00422652" w:rsidRDefault="00422652" w:rsidP="000A5E5F">
            <w:pPr>
              <w:pStyle w:val="Textebrut"/>
              <w:rPr>
                <w:rFonts w:ascii="Verdana" w:eastAsia="Times New Roman" w:hAnsi="Verdana" w:cs="Segoe UI"/>
                <w:b/>
                <w:bCs/>
                <w:color w:val="C00000"/>
                <w:sz w:val="20"/>
                <w:szCs w:val="20"/>
                <w:lang w:val="nl-BE" w:eastAsia="nl-BE"/>
              </w:rPr>
            </w:pPr>
            <w:r w:rsidRPr="00422652">
              <w:rPr>
                <w:rFonts w:ascii="Verdana" w:eastAsia="Times New Roman" w:hAnsi="Verdana" w:cs="Segoe UI"/>
                <w:b/>
                <w:bCs/>
                <w:color w:val="C00000"/>
                <w:sz w:val="20"/>
                <w:szCs w:val="20"/>
                <w:lang w:val="nl-BE" w:eastAsia="nl-BE"/>
              </w:rPr>
              <w:t xml:space="preserve">Het feit dat er zoveel verwarring is rond de huidige wetgeving (combinatie werk en tegemoetkoming) en er nood is aan een </w:t>
            </w:r>
            <w:proofErr w:type="spellStart"/>
            <w:r w:rsidRPr="00422652">
              <w:rPr>
                <w:rFonts w:ascii="Verdana" w:eastAsia="Times New Roman" w:hAnsi="Verdana" w:cs="Segoe UI"/>
                <w:b/>
                <w:bCs/>
                <w:color w:val="C00000"/>
                <w:sz w:val="20"/>
                <w:szCs w:val="20"/>
                <w:lang w:val="nl-BE" w:eastAsia="nl-BE"/>
              </w:rPr>
              <w:t>interfederaal</w:t>
            </w:r>
            <w:proofErr w:type="spellEnd"/>
            <w:r w:rsidRPr="00422652">
              <w:rPr>
                <w:rFonts w:ascii="Verdana" w:eastAsia="Times New Roman" w:hAnsi="Verdana" w:cs="Segoe UI"/>
                <w:b/>
                <w:bCs/>
                <w:color w:val="C00000"/>
                <w:sz w:val="20"/>
                <w:szCs w:val="20"/>
                <w:lang w:val="nl-BE" w:eastAsia="nl-BE"/>
              </w:rPr>
              <w:t xml:space="preserve"> infopunt bewijst dat er nood is aan een herziening van de wet van 1987 en van de huidige benadering van de afgeleide rechten.</w:t>
            </w:r>
          </w:p>
          <w:p w14:paraId="15738B22" w14:textId="77777777" w:rsidR="00422652" w:rsidRDefault="0038626C" w:rsidP="00422652">
            <w:pPr>
              <w:pStyle w:val="Textebrut"/>
              <w:rPr>
                <w:rFonts w:ascii="Verdana" w:hAnsi="Verdana"/>
                <w:b/>
                <w:bCs/>
                <w:color w:val="C00000"/>
                <w:sz w:val="20"/>
                <w:szCs w:val="20"/>
                <w:lang w:val="nl-NL"/>
              </w:rPr>
            </w:pPr>
            <w:hyperlink r:id="rId10" w:history="1">
              <w:r w:rsidR="00422652" w:rsidRPr="005F4B67">
                <w:rPr>
                  <w:rStyle w:val="Lienhypertexte"/>
                  <w:rFonts w:ascii="Verdana" w:hAnsi="Verdana"/>
                  <w:b/>
                  <w:bCs/>
                  <w:sz w:val="20"/>
                  <w:szCs w:val="20"/>
                  <w:lang w:val="nl-NL"/>
                </w:rPr>
                <w:t>https://ph.belgium.be/nl/adviezen/advies-2023-03.html</w:t>
              </w:r>
            </w:hyperlink>
          </w:p>
          <w:p w14:paraId="3357C2E9" w14:textId="1D76ED05" w:rsidR="00422652" w:rsidRPr="00B260C8" w:rsidRDefault="00422652" w:rsidP="000A5E5F">
            <w:pPr>
              <w:pStyle w:val="Textebrut"/>
              <w:rPr>
                <w:rFonts w:ascii="Verdana" w:hAnsi="Verdana"/>
                <w:b/>
                <w:color w:val="C00000"/>
                <w:sz w:val="20"/>
                <w:szCs w:val="20"/>
                <w:lang w:val="nl-NL"/>
              </w:rPr>
            </w:pPr>
          </w:p>
        </w:tc>
        <w:tc>
          <w:tcPr>
            <w:tcW w:w="1561" w:type="dxa"/>
          </w:tcPr>
          <w:p w14:paraId="48DD4454" w14:textId="5370FC20" w:rsidR="00422652" w:rsidRDefault="00422652" w:rsidP="0039255B">
            <w:pPr>
              <w:rPr>
                <w:rFonts w:cstheme="minorHAnsi"/>
                <w:b/>
                <w:bCs/>
                <w:color w:val="C00000"/>
                <w:u w:val="single"/>
                <w:lang w:val="nl-BE"/>
              </w:rPr>
            </w:pPr>
            <w:r>
              <w:rPr>
                <w:rFonts w:cstheme="minorHAnsi"/>
                <w:b/>
                <w:bCs/>
                <w:color w:val="C00000"/>
                <w:u w:val="single"/>
                <w:lang w:val="nl-BE"/>
              </w:rPr>
              <w:t>Platform</w:t>
            </w:r>
          </w:p>
        </w:tc>
      </w:tr>
      <w:tr w:rsidR="00F77A18" w:rsidRPr="00B260C8" w14:paraId="72AEFAC3" w14:textId="77777777" w:rsidTr="000A5E5F">
        <w:trPr>
          <w:trHeight w:val="70"/>
        </w:trPr>
        <w:tc>
          <w:tcPr>
            <w:tcW w:w="1419" w:type="dxa"/>
            <w:shd w:val="clear" w:color="auto" w:fill="D9D9D9" w:themeFill="background1" w:themeFillShade="D9"/>
          </w:tcPr>
          <w:p w14:paraId="5B1168C7" w14:textId="77777777" w:rsidR="00F77A18" w:rsidRPr="00B260C8" w:rsidRDefault="00F77A18" w:rsidP="002B0CA6">
            <w:pPr>
              <w:rPr>
                <w:rFonts w:ascii="Verdana" w:hAnsi="Verdana"/>
                <w:sz w:val="8"/>
                <w:szCs w:val="8"/>
                <w:lang w:val="nl-BE"/>
              </w:rPr>
            </w:pPr>
          </w:p>
        </w:tc>
        <w:tc>
          <w:tcPr>
            <w:tcW w:w="10771" w:type="dxa"/>
            <w:shd w:val="clear" w:color="auto" w:fill="D9D9D9" w:themeFill="background1" w:themeFillShade="D9"/>
          </w:tcPr>
          <w:p w14:paraId="45ED8105" w14:textId="77777777" w:rsidR="00F77A18" w:rsidRPr="00B260C8" w:rsidRDefault="00F77A18" w:rsidP="002665AF">
            <w:pPr>
              <w:rPr>
                <w:rFonts w:ascii="Verdana" w:hAnsi="Verdana"/>
                <w:sz w:val="8"/>
                <w:szCs w:val="8"/>
                <w:lang w:val="nl-BE"/>
              </w:rPr>
            </w:pPr>
          </w:p>
        </w:tc>
        <w:tc>
          <w:tcPr>
            <w:tcW w:w="1561" w:type="dxa"/>
            <w:shd w:val="clear" w:color="auto" w:fill="D9D9D9" w:themeFill="background1" w:themeFillShade="D9"/>
          </w:tcPr>
          <w:p w14:paraId="437B77C8" w14:textId="77777777" w:rsidR="00F77A18" w:rsidRPr="00B260C8" w:rsidRDefault="00F77A18" w:rsidP="002B0CA6">
            <w:pPr>
              <w:rPr>
                <w:rFonts w:ascii="Verdana" w:hAnsi="Verdana"/>
                <w:sz w:val="8"/>
                <w:szCs w:val="8"/>
                <w:u w:val="single"/>
                <w:lang w:val="nl-BE"/>
              </w:rPr>
            </w:pPr>
          </w:p>
        </w:tc>
      </w:tr>
      <w:tr w:rsidR="00F77A18" w:rsidRPr="004D40A1" w14:paraId="5E47C93F" w14:textId="77777777" w:rsidTr="000A5E5F">
        <w:trPr>
          <w:trHeight w:val="532"/>
        </w:trPr>
        <w:tc>
          <w:tcPr>
            <w:tcW w:w="1419" w:type="dxa"/>
          </w:tcPr>
          <w:p w14:paraId="01FDB43D" w14:textId="43C01C11" w:rsidR="00F77A18" w:rsidRPr="002B0CA6" w:rsidRDefault="00F77A18" w:rsidP="002B0CA6">
            <w:pPr>
              <w:rPr>
                <w:rFonts w:ascii="Verdana" w:hAnsi="Verdana"/>
                <w:sz w:val="20"/>
                <w:szCs w:val="20"/>
                <w:lang w:val="fr-CH"/>
              </w:rPr>
            </w:pPr>
            <w:r>
              <w:rPr>
                <w:rFonts w:ascii="Verdana" w:hAnsi="Verdana"/>
                <w:sz w:val="20"/>
                <w:szCs w:val="20"/>
                <w:lang w:val="fr-CH"/>
              </w:rPr>
              <w:t>F</w:t>
            </w:r>
            <w:r w:rsidR="0087415C">
              <w:rPr>
                <w:rFonts w:ascii="Verdana" w:hAnsi="Verdana"/>
                <w:sz w:val="20"/>
                <w:szCs w:val="20"/>
                <w:lang w:val="fr-CH"/>
              </w:rPr>
              <w:t>2</w:t>
            </w:r>
            <w:r w:rsidR="00D605C7">
              <w:rPr>
                <w:rFonts w:ascii="Verdana" w:hAnsi="Verdana"/>
                <w:sz w:val="20"/>
                <w:szCs w:val="20"/>
                <w:lang w:val="fr-CH"/>
              </w:rPr>
              <w:t>2</w:t>
            </w:r>
            <w:r>
              <w:rPr>
                <w:rFonts w:ascii="Verdana" w:hAnsi="Verdana"/>
                <w:sz w:val="20"/>
                <w:szCs w:val="20"/>
                <w:lang w:val="fr-CH"/>
              </w:rPr>
              <w:t xml:space="preserve"> V</w:t>
            </w:r>
            <w:r w:rsidR="00046EA5">
              <w:rPr>
                <w:rFonts w:ascii="Verdana" w:hAnsi="Verdana"/>
                <w:sz w:val="20"/>
                <w:szCs w:val="20"/>
                <w:lang w:val="fr-CH"/>
              </w:rPr>
              <w:t>2</w:t>
            </w:r>
            <w:r w:rsidR="00D605C7">
              <w:rPr>
                <w:rFonts w:ascii="Verdana" w:hAnsi="Verdana"/>
                <w:sz w:val="20"/>
                <w:szCs w:val="20"/>
                <w:lang w:val="fr-CH"/>
              </w:rPr>
              <w:t>6</w:t>
            </w:r>
            <w:r>
              <w:rPr>
                <w:rFonts w:ascii="Verdana" w:hAnsi="Verdana"/>
                <w:sz w:val="20"/>
                <w:szCs w:val="20"/>
                <w:lang w:val="fr-CH"/>
              </w:rPr>
              <w:t xml:space="preserve"> b)</w:t>
            </w:r>
          </w:p>
        </w:tc>
        <w:tc>
          <w:tcPr>
            <w:tcW w:w="10771" w:type="dxa"/>
          </w:tcPr>
          <w:p w14:paraId="11901760" w14:textId="77777777" w:rsidR="00D605C7" w:rsidRPr="000C6787" w:rsidRDefault="00F77A18" w:rsidP="00D605C7">
            <w:pPr>
              <w:rPr>
                <w:rFonts w:ascii="Verdana" w:hAnsi="Verdana"/>
                <w:sz w:val="20"/>
                <w:szCs w:val="20"/>
                <w:u w:val="single"/>
                <w:lang w:val="nl-NL"/>
              </w:rPr>
            </w:pPr>
            <w:r w:rsidRPr="00F77A18">
              <w:rPr>
                <w:rFonts w:ascii="Verdana" w:hAnsi="Verdana"/>
                <w:b/>
                <w:bCs/>
                <w:sz w:val="20"/>
                <w:szCs w:val="20"/>
                <w:u w:val="single"/>
                <w:lang w:val="nl-BE"/>
              </w:rPr>
              <w:t xml:space="preserve">Vraag </w:t>
            </w:r>
            <w:r w:rsidR="00046EA5">
              <w:rPr>
                <w:rFonts w:ascii="Verdana" w:hAnsi="Verdana"/>
                <w:b/>
                <w:bCs/>
                <w:sz w:val="20"/>
                <w:szCs w:val="20"/>
                <w:u w:val="single"/>
                <w:lang w:val="nl-BE"/>
              </w:rPr>
              <w:t>2</w:t>
            </w:r>
            <w:r w:rsidR="00D605C7">
              <w:rPr>
                <w:rFonts w:ascii="Verdana" w:hAnsi="Verdana"/>
                <w:b/>
                <w:bCs/>
                <w:sz w:val="20"/>
                <w:szCs w:val="20"/>
                <w:u w:val="single"/>
                <w:lang w:val="nl-BE"/>
              </w:rPr>
              <w:t>6</w:t>
            </w:r>
            <w:r w:rsidRPr="00F77A18">
              <w:rPr>
                <w:rFonts w:ascii="Verdana" w:hAnsi="Verdana"/>
                <w:b/>
                <w:bCs/>
                <w:sz w:val="20"/>
                <w:szCs w:val="20"/>
                <w:u w:val="single"/>
                <w:lang w:val="nl-BE"/>
              </w:rPr>
              <w:t xml:space="preserve"> :</w:t>
            </w:r>
            <w:r w:rsidR="004D40A1">
              <w:rPr>
                <w:rFonts w:ascii="Verdana" w:hAnsi="Verdana"/>
                <w:b/>
                <w:bCs/>
                <w:sz w:val="20"/>
                <w:szCs w:val="20"/>
                <w:u w:val="single"/>
                <w:lang w:val="nl-BE"/>
              </w:rPr>
              <w:t xml:space="preserve"> </w:t>
            </w:r>
            <w:r w:rsidR="00D605C7" w:rsidRPr="000C6787">
              <w:rPr>
                <w:rFonts w:ascii="Verdana" w:hAnsi="Verdana"/>
                <w:sz w:val="20"/>
                <w:szCs w:val="20"/>
                <w:u w:val="single"/>
                <w:lang w:val="nl-NL"/>
              </w:rPr>
              <w:t>Beschrijf de maatregelen die zijn genomen:</w:t>
            </w:r>
          </w:p>
          <w:p w14:paraId="02CB1520" w14:textId="30A0E4AF" w:rsidR="00D605C7" w:rsidRPr="001F4386" w:rsidRDefault="00D605C7" w:rsidP="00D605C7">
            <w:pPr>
              <w:rPr>
                <w:rFonts w:ascii="Verdana" w:hAnsi="Verdana"/>
                <w:sz w:val="20"/>
                <w:szCs w:val="20"/>
                <w:u w:val="single"/>
                <w:lang w:val="nl-NL"/>
              </w:rPr>
            </w:pPr>
            <w:r w:rsidRPr="001F4386">
              <w:rPr>
                <w:rFonts w:ascii="Verdana" w:hAnsi="Verdana"/>
                <w:sz w:val="20"/>
                <w:szCs w:val="20"/>
                <w:u w:val="single"/>
                <w:lang w:val="nl-NL"/>
              </w:rPr>
              <w:t>b)</w:t>
            </w:r>
            <w:r w:rsidRPr="001F4386">
              <w:rPr>
                <w:rFonts w:ascii="Verdana" w:hAnsi="Verdana"/>
                <w:sz w:val="20"/>
                <w:szCs w:val="20"/>
                <w:u w:val="single"/>
                <w:lang w:val="nl-BE"/>
              </w:rPr>
              <w:t xml:space="preserve"> </w:t>
            </w:r>
            <w:r w:rsidRPr="001F4386">
              <w:rPr>
                <w:rFonts w:ascii="Verdana" w:hAnsi="Verdana"/>
                <w:sz w:val="20"/>
                <w:szCs w:val="20"/>
                <w:u w:val="single"/>
                <w:lang w:val="nl-NL"/>
              </w:rPr>
              <w:t>om ervoor zorgen dat sociale bescherming en ondersteunende diensten worden verleend aan personen met een handicap, rekening houdend met de extra kosten die voortvloeien uit handicaps;</w:t>
            </w:r>
          </w:p>
          <w:p w14:paraId="7CF84453" w14:textId="166F2D59" w:rsidR="00432B4C" w:rsidRPr="00D214EC" w:rsidRDefault="00432B4C" w:rsidP="00D605C7">
            <w:pPr>
              <w:rPr>
                <w:rFonts w:ascii="Verdana" w:hAnsi="Verdana"/>
                <w:sz w:val="20"/>
                <w:szCs w:val="20"/>
                <w:lang w:val="nl-NL"/>
              </w:rPr>
            </w:pPr>
          </w:p>
        </w:tc>
        <w:tc>
          <w:tcPr>
            <w:tcW w:w="1561" w:type="dxa"/>
          </w:tcPr>
          <w:p w14:paraId="5B621EE3" w14:textId="6B9F068A" w:rsidR="00F77A18" w:rsidRPr="004D40A1" w:rsidRDefault="006159C4" w:rsidP="002B0CA6">
            <w:pPr>
              <w:rPr>
                <w:rFonts w:ascii="Verdana" w:hAnsi="Verdana"/>
                <w:sz w:val="20"/>
                <w:szCs w:val="20"/>
                <w:u w:val="single"/>
                <w:lang w:val="nl-BE"/>
              </w:rPr>
            </w:pPr>
            <w:r>
              <w:rPr>
                <w:rFonts w:ascii="Verdana" w:hAnsi="Verdana"/>
                <w:sz w:val="20"/>
                <w:szCs w:val="20"/>
                <w:u w:val="single"/>
                <w:lang w:val="nl-BE"/>
              </w:rPr>
              <w:t>CDPH</w:t>
            </w:r>
          </w:p>
        </w:tc>
      </w:tr>
      <w:tr w:rsidR="00F77A18" w:rsidRPr="0087415C" w14:paraId="17403B75" w14:textId="77777777" w:rsidTr="000A5E5F">
        <w:trPr>
          <w:trHeight w:val="532"/>
        </w:trPr>
        <w:tc>
          <w:tcPr>
            <w:tcW w:w="1419" w:type="dxa"/>
          </w:tcPr>
          <w:p w14:paraId="0DFA1A49" w14:textId="4388554B" w:rsidR="00F77A18" w:rsidRPr="002B0CA6" w:rsidRDefault="00F77A18" w:rsidP="002B0CA6">
            <w:pPr>
              <w:rPr>
                <w:rFonts w:ascii="Verdana" w:hAnsi="Verdana"/>
                <w:sz w:val="20"/>
                <w:szCs w:val="20"/>
                <w:lang w:val="fr-CH"/>
              </w:rPr>
            </w:pPr>
            <w:r>
              <w:rPr>
                <w:rFonts w:ascii="Verdana" w:hAnsi="Verdana"/>
                <w:sz w:val="20"/>
                <w:szCs w:val="20"/>
                <w:lang w:val="fr-CH"/>
              </w:rPr>
              <w:t>F</w:t>
            </w:r>
            <w:r w:rsidR="0087415C">
              <w:rPr>
                <w:rFonts w:ascii="Verdana" w:hAnsi="Verdana"/>
                <w:sz w:val="20"/>
                <w:szCs w:val="20"/>
                <w:lang w:val="fr-CH"/>
              </w:rPr>
              <w:t>2</w:t>
            </w:r>
            <w:r w:rsidR="00D605C7">
              <w:rPr>
                <w:rFonts w:ascii="Verdana" w:hAnsi="Verdana"/>
                <w:sz w:val="20"/>
                <w:szCs w:val="20"/>
                <w:lang w:val="fr-CH"/>
              </w:rPr>
              <w:t>2</w:t>
            </w:r>
            <w:r>
              <w:rPr>
                <w:rFonts w:ascii="Verdana" w:hAnsi="Verdana"/>
                <w:sz w:val="20"/>
                <w:szCs w:val="20"/>
                <w:lang w:val="fr-CH"/>
              </w:rPr>
              <w:t xml:space="preserve"> V</w:t>
            </w:r>
            <w:r w:rsidR="00046EA5">
              <w:rPr>
                <w:rFonts w:ascii="Verdana" w:hAnsi="Verdana"/>
                <w:sz w:val="20"/>
                <w:szCs w:val="20"/>
                <w:lang w:val="fr-CH"/>
              </w:rPr>
              <w:t>2</w:t>
            </w:r>
            <w:r w:rsidR="00D605C7">
              <w:rPr>
                <w:rFonts w:ascii="Verdana" w:hAnsi="Verdana"/>
                <w:sz w:val="20"/>
                <w:szCs w:val="20"/>
                <w:lang w:val="fr-CH"/>
              </w:rPr>
              <w:t>6</w:t>
            </w:r>
            <w:r w:rsidR="00B87C22">
              <w:rPr>
                <w:rFonts w:ascii="Verdana" w:hAnsi="Verdana"/>
                <w:sz w:val="20"/>
                <w:szCs w:val="20"/>
                <w:lang w:val="fr-CH"/>
              </w:rPr>
              <w:t xml:space="preserve"> </w:t>
            </w:r>
            <w:r>
              <w:rPr>
                <w:rFonts w:ascii="Verdana" w:hAnsi="Verdana"/>
                <w:sz w:val="20"/>
                <w:szCs w:val="20"/>
                <w:lang w:val="fr-CH"/>
              </w:rPr>
              <w:t>b)</w:t>
            </w:r>
          </w:p>
        </w:tc>
        <w:tc>
          <w:tcPr>
            <w:tcW w:w="10771" w:type="dxa"/>
          </w:tcPr>
          <w:p w14:paraId="11DF08C3" w14:textId="7DE147D5" w:rsidR="00D605C7" w:rsidRPr="00D605C7" w:rsidRDefault="00D605C7" w:rsidP="00D605C7">
            <w:pPr>
              <w:rPr>
                <w:rFonts w:ascii="Verdana" w:hAnsi="Verdana"/>
                <w:sz w:val="20"/>
                <w:szCs w:val="20"/>
                <w:lang w:val="nl-BE"/>
              </w:rPr>
            </w:pPr>
            <w:r w:rsidRPr="00D605C7">
              <w:rPr>
                <w:rFonts w:ascii="Verdana" w:hAnsi="Verdana"/>
                <w:sz w:val="20"/>
                <w:szCs w:val="20"/>
                <w:lang w:val="nl-BE"/>
              </w:rPr>
              <w:t>In de wetenschappelijke analyse die in 2019 is uitgevoerd, wordt zowel het hoge armoedepercentage van personen met een handicap als hun uitsluiting uit de samenleving aan de kaak gesteld. Concreet wordt gesteld dat</w:t>
            </w:r>
            <w:r w:rsidRPr="00D605C7">
              <w:rPr>
                <w:rFonts w:ascii="Verdana" w:hAnsi="Verdana"/>
                <w:sz w:val="20"/>
                <w:szCs w:val="20"/>
                <w:u w:val="single"/>
                <w:vertAlign w:val="superscript"/>
                <w:lang w:val="fr-FR"/>
              </w:rPr>
              <w:footnoteReference w:id="1"/>
            </w:r>
          </w:p>
          <w:p w14:paraId="345FD943" w14:textId="4D27D2ED"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Op individueel niveau ligt het inkomen van personen met een handicap gemiddeld 28% lager. Mensen die volledig afhankelijk zijn van inkomen vervangende uitkeringen hebben een inkomen dat de helft is van het gemiddelde van de bevolking.</w:t>
            </w:r>
          </w:p>
          <w:p w14:paraId="35A4524C" w14:textId="74D6560E"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7% van de beroepsbevolking in België wordt erkend als zijnde niet in staat om op</w:t>
            </w:r>
            <w:r>
              <w:rPr>
                <w:rFonts w:ascii="Verdana" w:hAnsi="Verdana"/>
                <w:sz w:val="20"/>
                <w:szCs w:val="20"/>
                <w:lang w:val="nl-BE"/>
              </w:rPr>
              <w:t xml:space="preserve"> </w:t>
            </w:r>
            <w:r w:rsidRPr="00D605C7">
              <w:rPr>
                <w:rFonts w:ascii="Verdana" w:hAnsi="Verdana"/>
                <w:sz w:val="20"/>
                <w:szCs w:val="20"/>
                <w:lang w:val="nl-BE"/>
              </w:rPr>
              <w:t xml:space="preserve">lange termijn te werken; 15% van de </w:t>
            </w:r>
            <w:r w:rsidR="002776C4">
              <w:rPr>
                <w:rFonts w:ascii="Verdana" w:hAnsi="Verdana"/>
                <w:sz w:val="20"/>
                <w:szCs w:val="20"/>
                <w:lang w:val="nl-BE"/>
              </w:rPr>
              <w:t>Personen met een handicap</w:t>
            </w:r>
            <w:r w:rsidRPr="00D605C7">
              <w:rPr>
                <w:rFonts w:ascii="Verdana" w:hAnsi="Verdana"/>
                <w:sz w:val="20"/>
                <w:szCs w:val="20"/>
                <w:lang w:val="nl-BE"/>
              </w:rPr>
              <w:t xml:space="preserve"> werkt; 35% van hen is volledig afhankelijk van een invaliditeitsuitkering.</w:t>
            </w:r>
          </w:p>
          <w:p w14:paraId="7BF5FB3B" w14:textId="652253C5"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 xml:space="preserve">de overgrote meerderheid van deze werknemers (voornamelijk oudere werknemers) moeten hun toevlucht nemen tot de inkomen vervangende tegemoetkoming met middelentoets. </w:t>
            </w:r>
          </w:p>
          <w:p w14:paraId="4EC2397F" w14:textId="77777777" w:rsidR="00D605C7" w:rsidRPr="00D605C7" w:rsidRDefault="00D605C7" w:rsidP="00D605C7">
            <w:pPr>
              <w:numPr>
                <w:ilvl w:val="0"/>
                <w:numId w:val="40"/>
              </w:numPr>
              <w:rPr>
                <w:rFonts w:ascii="Verdana" w:hAnsi="Verdana"/>
                <w:sz w:val="20"/>
                <w:szCs w:val="20"/>
                <w:lang w:val="fr-BE"/>
              </w:rPr>
            </w:pPr>
            <w:r w:rsidRPr="00D605C7">
              <w:rPr>
                <w:rFonts w:ascii="Verdana" w:hAnsi="Verdana"/>
                <w:sz w:val="20"/>
                <w:szCs w:val="20"/>
                <w:lang w:val="nl-BE"/>
              </w:rPr>
              <w:t>In het laatste SILC-monitoringsverslag van de EU</w:t>
            </w:r>
            <w:r w:rsidRPr="00D605C7">
              <w:rPr>
                <w:rFonts w:ascii="Verdana" w:hAnsi="Verdana"/>
                <w:sz w:val="20"/>
                <w:szCs w:val="20"/>
                <w:vertAlign w:val="superscript"/>
                <w:lang w:val="fr-BE"/>
              </w:rPr>
              <w:footnoteReference w:id="2"/>
            </w:r>
            <w:r w:rsidRPr="00D605C7">
              <w:rPr>
                <w:rFonts w:ascii="Verdana" w:hAnsi="Verdana"/>
                <w:sz w:val="20"/>
                <w:szCs w:val="20"/>
                <w:lang w:val="nl-BE"/>
              </w:rPr>
              <w:t xml:space="preserve"> worden mensen met een handicap genoemd als een groep die een verhoogd risico op armoede of sociale uitsluiting loopt. In 2018 liep 23,1% </w:t>
            </w:r>
            <w:r w:rsidRPr="00D605C7">
              <w:rPr>
                <w:rFonts w:ascii="Verdana" w:hAnsi="Verdana"/>
                <w:sz w:val="20"/>
                <w:szCs w:val="20"/>
                <w:lang w:val="nl-BE"/>
              </w:rPr>
              <w:lastRenderedPageBreak/>
              <w:t xml:space="preserve">van de mensen met een handicap die </w:t>
            </w:r>
            <w:r w:rsidRPr="00D605C7">
              <w:rPr>
                <w:rFonts w:ascii="Verdana" w:hAnsi="Verdana"/>
                <w:i/>
                <w:iCs/>
                <w:sz w:val="20"/>
                <w:szCs w:val="20"/>
                <w:lang w:val="nl-BE"/>
              </w:rPr>
              <w:t>een lichte of ernstige impact heeft op de dagelijkse activiteiten, het</w:t>
            </w:r>
            <w:r w:rsidRPr="00D605C7">
              <w:rPr>
                <w:rFonts w:ascii="Verdana" w:hAnsi="Verdana"/>
                <w:sz w:val="20"/>
                <w:szCs w:val="20"/>
                <w:lang w:val="nl-BE"/>
              </w:rPr>
              <w:t xml:space="preserve"> risico op armoede of sociale uitsluiting. Dit cijfer is aanzienlijk hoger dan het algemene armoederisico van 16,4%. </w:t>
            </w:r>
            <w:r w:rsidRPr="00D605C7">
              <w:rPr>
                <w:rFonts w:ascii="Verdana" w:hAnsi="Verdana"/>
                <w:sz w:val="20"/>
                <w:szCs w:val="20"/>
                <w:lang w:val="fr-BE"/>
              </w:rPr>
              <w:t xml:space="preserve">Het </w:t>
            </w:r>
            <w:proofErr w:type="spellStart"/>
            <w:r w:rsidRPr="00D605C7">
              <w:rPr>
                <w:rFonts w:ascii="Verdana" w:hAnsi="Verdana"/>
                <w:sz w:val="20"/>
                <w:szCs w:val="20"/>
                <w:lang w:val="fr-BE"/>
              </w:rPr>
              <w:t>ligt</w:t>
            </w:r>
            <w:proofErr w:type="spellEnd"/>
            <w:r w:rsidRPr="00D605C7">
              <w:rPr>
                <w:rFonts w:ascii="Verdana" w:hAnsi="Verdana"/>
                <w:sz w:val="20"/>
                <w:szCs w:val="20"/>
                <w:lang w:val="fr-BE"/>
              </w:rPr>
              <w:t xml:space="preserve"> </w:t>
            </w:r>
            <w:proofErr w:type="spellStart"/>
            <w:r w:rsidRPr="00D605C7">
              <w:rPr>
                <w:rFonts w:ascii="Verdana" w:hAnsi="Verdana"/>
                <w:sz w:val="20"/>
                <w:szCs w:val="20"/>
                <w:lang w:val="fr-BE"/>
              </w:rPr>
              <w:t>ook</w:t>
            </w:r>
            <w:proofErr w:type="spellEnd"/>
            <w:r w:rsidRPr="00D605C7">
              <w:rPr>
                <w:rFonts w:ascii="Verdana" w:hAnsi="Verdana"/>
                <w:sz w:val="20"/>
                <w:szCs w:val="20"/>
                <w:lang w:val="fr-BE"/>
              </w:rPr>
              <w:t xml:space="preserve"> </w:t>
            </w:r>
            <w:proofErr w:type="spellStart"/>
            <w:r w:rsidRPr="00D605C7">
              <w:rPr>
                <w:rFonts w:ascii="Verdana" w:hAnsi="Verdana"/>
                <w:sz w:val="20"/>
                <w:szCs w:val="20"/>
                <w:lang w:val="fr-BE"/>
              </w:rPr>
              <w:t>hoger</w:t>
            </w:r>
            <w:proofErr w:type="spellEnd"/>
            <w:r>
              <w:rPr>
                <w:rFonts w:ascii="Verdana" w:hAnsi="Verdana"/>
                <w:sz w:val="20"/>
                <w:szCs w:val="20"/>
                <w:lang w:val="fr-BE"/>
              </w:rPr>
              <w:t xml:space="preserve"> </w:t>
            </w:r>
            <w:r w:rsidRPr="00D605C7">
              <w:rPr>
                <w:rFonts w:ascii="Verdana" w:hAnsi="Verdana"/>
                <w:sz w:val="20"/>
                <w:szCs w:val="20"/>
                <w:lang w:val="fr-BE"/>
              </w:rPr>
              <w:t>dan het EU-</w:t>
            </w:r>
            <w:proofErr w:type="spellStart"/>
            <w:r w:rsidRPr="00D605C7">
              <w:rPr>
                <w:rFonts w:ascii="Verdana" w:hAnsi="Verdana"/>
                <w:sz w:val="20"/>
                <w:szCs w:val="20"/>
                <w:lang w:val="fr-BE"/>
              </w:rPr>
              <w:t>gemiddelde</w:t>
            </w:r>
            <w:proofErr w:type="spellEnd"/>
            <w:r w:rsidRPr="00D605C7">
              <w:rPr>
                <w:rFonts w:ascii="Verdana" w:hAnsi="Verdana"/>
                <w:sz w:val="20"/>
                <w:szCs w:val="20"/>
                <w:lang w:val="fr-BE"/>
              </w:rPr>
              <w:t xml:space="preserve"> (20,9%).</w:t>
            </w:r>
          </w:p>
          <w:p w14:paraId="0C249B66" w14:textId="77777777" w:rsidR="00D605C7" w:rsidRPr="00D605C7" w:rsidRDefault="00D605C7" w:rsidP="00D605C7">
            <w:pPr>
              <w:numPr>
                <w:ilvl w:val="0"/>
                <w:numId w:val="40"/>
              </w:numPr>
              <w:rPr>
                <w:rFonts w:ascii="Verdana" w:hAnsi="Verdana"/>
                <w:sz w:val="20"/>
                <w:szCs w:val="20"/>
              </w:rPr>
            </w:pPr>
            <w:r w:rsidRPr="00D605C7">
              <w:rPr>
                <w:rFonts w:ascii="Verdana" w:hAnsi="Verdana"/>
                <w:sz w:val="20"/>
                <w:szCs w:val="20"/>
                <w:lang w:val="nl-BE"/>
              </w:rPr>
              <w:t>de werkelijke armoede van mensen met een handicap wordt vaak onderschat: er wordt vaak geen rekening gehouden met de extra kosten die de persoon moet maken om de gevolgen van zijn handicap in het dagelijks leven draaglijk te maken. De levensstandaard van mensen met een handicap is lager dan die van mensen zonder handicap. 40% van de mensen die in België een invaliditeitsuitkering ontvangen, leven in feite onder de armoedegrens en brengen zichzelf tal van ontberingen toe, waaronder de meest elementaire behoeften (voeding, huisvesting, zorg, enz.)</w:t>
            </w:r>
            <w:r w:rsidRPr="00D605C7">
              <w:rPr>
                <w:rFonts w:ascii="Verdana" w:hAnsi="Verdana"/>
                <w:sz w:val="20"/>
                <w:szCs w:val="20"/>
                <w:vertAlign w:val="superscript"/>
                <w:lang w:val="fr-FR"/>
              </w:rPr>
              <w:footnoteReference w:id="3"/>
            </w:r>
            <w:r w:rsidRPr="00D605C7">
              <w:rPr>
                <w:rFonts w:ascii="Verdana" w:hAnsi="Verdana"/>
                <w:sz w:val="20"/>
                <w:szCs w:val="20"/>
                <w:lang w:val="fr-FR"/>
              </w:rPr>
              <w:t>.</w:t>
            </w:r>
          </w:p>
          <w:p w14:paraId="4828DB04" w14:textId="77777777"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België is er de laatste tien jaar niet in geslaagd om de kloof tussen personen met en zonder handicap te verkleinen. België presteert ook aanzienlijk slechter dan</w:t>
            </w:r>
            <w:r>
              <w:rPr>
                <w:rFonts w:ascii="Verdana" w:hAnsi="Verdana"/>
                <w:sz w:val="20"/>
                <w:szCs w:val="20"/>
                <w:lang w:val="nl-BE"/>
              </w:rPr>
              <w:t xml:space="preserve"> </w:t>
            </w:r>
            <w:r w:rsidRPr="00D605C7">
              <w:rPr>
                <w:rFonts w:ascii="Verdana" w:hAnsi="Verdana"/>
                <w:sz w:val="20"/>
                <w:szCs w:val="20"/>
                <w:lang w:val="nl-BE"/>
              </w:rPr>
              <w:t>Nederland, Frankrijk en Denemarken als het gaat om het armoedepercentage van mensen met een handicap.</w:t>
            </w:r>
          </w:p>
          <w:p w14:paraId="626704D7" w14:textId="77777777"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 xml:space="preserve">uit de analyses blijkt ook duidelijk dat een handicap invloed heeft op de beroepsactiviteit van de leden van het huishouden en dat er sprake is van een opeenstapeling van handicaps in de gezinscontext </w:t>
            </w:r>
          </w:p>
          <w:p w14:paraId="25318486" w14:textId="77777777" w:rsidR="00D605C7" w:rsidRPr="00D605C7" w:rsidRDefault="00D605C7" w:rsidP="00D605C7">
            <w:pPr>
              <w:numPr>
                <w:ilvl w:val="0"/>
                <w:numId w:val="40"/>
              </w:numPr>
              <w:rPr>
                <w:rFonts w:ascii="Verdana" w:hAnsi="Verdana"/>
                <w:sz w:val="20"/>
                <w:szCs w:val="20"/>
                <w:lang w:val="nl-BE"/>
              </w:rPr>
            </w:pPr>
            <w:r w:rsidRPr="00D605C7">
              <w:rPr>
                <w:rFonts w:ascii="Verdana" w:hAnsi="Verdana"/>
                <w:sz w:val="20"/>
                <w:szCs w:val="20"/>
                <w:lang w:val="nl-BE"/>
              </w:rPr>
              <w:t xml:space="preserve">Ouders van kinderen met een handicap hebben te maken met extra problemen, ongeacht hun </w:t>
            </w:r>
            <w:proofErr w:type="spellStart"/>
            <w:r w:rsidRPr="00D605C7">
              <w:rPr>
                <w:rFonts w:ascii="Verdana" w:hAnsi="Verdana"/>
                <w:sz w:val="20"/>
                <w:szCs w:val="20"/>
                <w:lang w:val="nl-BE"/>
              </w:rPr>
              <w:t>sociaal-economische</w:t>
            </w:r>
            <w:proofErr w:type="spellEnd"/>
            <w:r w:rsidRPr="00D605C7">
              <w:rPr>
                <w:rFonts w:ascii="Verdana" w:hAnsi="Verdana"/>
                <w:sz w:val="20"/>
                <w:szCs w:val="20"/>
                <w:lang w:val="nl-BE"/>
              </w:rPr>
              <w:t xml:space="preserve"> positie.</w:t>
            </w:r>
          </w:p>
          <w:p w14:paraId="77B5C90A" w14:textId="77777777" w:rsidR="00D605C7" w:rsidRPr="00D605C7" w:rsidRDefault="00D605C7" w:rsidP="00D605C7">
            <w:pPr>
              <w:rPr>
                <w:rFonts w:ascii="Verdana" w:hAnsi="Verdana"/>
                <w:sz w:val="20"/>
                <w:szCs w:val="20"/>
                <w:lang w:val="nl-BE"/>
              </w:rPr>
            </w:pPr>
          </w:p>
          <w:p w14:paraId="53AE19DE" w14:textId="56F1A13A" w:rsidR="002776C4" w:rsidRDefault="00D605C7" w:rsidP="002776C4">
            <w:pPr>
              <w:rPr>
                <w:rFonts w:ascii="Verdana" w:hAnsi="Verdana"/>
                <w:sz w:val="20"/>
                <w:szCs w:val="20"/>
                <w:lang w:val="nl-BE"/>
              </w:rPr>
            </w:pPr>
            <w:r w:rsidRPr="00D605C7">
              <w:rPr>
                <w:rFonts w:ascii="Verdana" w:hAnsi="Verdana"/>
                <w:sz w:val="20"/>
                <w:szCs w:val="20"/>
                <w:lang w:val="nl-BE"/>
              </w:rPr>
              <w:t>De wet van 27 februari 1987 betreffende de tegemoetkomingen voor personen met een handicap moet dringend worden hervormd. Deze wet is volledig achterhaald: het bevriest de persoon in haar toestand  en straft hem of haar wanneer hij of zij samenwoont, werkt of haar baan</w:t>
            </w:r>
            <w:r>
              <w:rPr>
                <w:rFonts w:ascii="Verdana" w:hAnsi="Verdana"/>
                <w:sz w:val="20"/>
                <w:szCs w:val="20"/>
                <w:lang w:val="nl-BE"/>
              </w:rPr>
              <w:t xml:space="preserve"> </w:t>
            </w:r>
            <w:r w:rsidRPr="00D605C7">
              <w:rPr>
                <w:rFonts w:ascii="Verdana" w:hAnsi="Verdana"/>
                <w:sz w:val="20"/>
                <w:szCs w:val="20"/>
                <w:lang w:val="nl-BE"/>
              </w:rPr>
              <w:t>verliest. De kosten in verband met de handicap en het gebrek aan toegankelijkheid van de omgeving worden slecht ingeschat. Er bestaat een hervormingsproject dat de steun heeft van de sector</w:t>
            </w:r>
            <w:r w:rsidR="002776C4">
              <w:rPr>
                <w:rFonts w:ascii="Verdana" w:hAnsi="Verdana"/>
                <w:sz w:val="20"/>
                <w:szCs w:val="20"/>
                <w:lang w:val="nl-BE"/>
              </w:rPr>
              <w:t xml:space="preserve"> van </w:t>
            </w:r>
            <w:r w:rsidR="002776C4" w:rsidRPr="002776C4">
              <w:rPr>
                <w:rFonts w:ascii="Verdana" w:hAnsi="Verdana"/>
                <w:sz w:val="20"/>
                <w:szCs w:val="20"/>
                <w:lang w:val="nl-BE"/>
              </w:rPr>
              <w:t>Het hebben van een adequate levensstandaard is essentieel voor de inclusie in de samenleving. De toenemende digitale oriëntatie van de Belgische samenleving is in dit opzicht bijzonder zorgwekkend.</w:t>
            </w:r>
          </w:p>
          <w:p w14:paraId="0EC307EA" w14:textId="77777777" w:rsidR="00B93799" w:rsidRDefault="00B93799" w:rsidP="002776C4">
            <w:pPr>
              <w:rPr>
                <w:rFonts w:ascii="Verdana" w:hAnsi="Verdana"/>
                <w:sz w:val="20"/>
                <w:szCs w:val="20"/>
                <w:lang w:val="nl-BE"/>
              </w:rPr>
            </w:pPr>
          </w:p>
          <w:p w14:paraId="339DD523" w14:textId="6F3A5C0E" w:rsidR="00D605C7" w:rsidRPr="00D605C7" w:rsidRDefault="00D605C7" w:rsidP="00D605C7">
            <w:pPr>
              <w:rPr>
                <w:rFonts w:ascii="Verdana" w:hAnsi="Verdana"/>
                <w:sz w:val="20"/>
                <w:szCs w:val="20"/>
                <w:lang w:val="nl-BE"/>
              </w:rPr>
            </w:pPr>
            <w:r w:rsidRPr="00D605C7">
              <w:rPr>
                <w:rFonts w:ascii="Verdana" w:hAnsi="Verdana"/>
                <w:sz w:val="20"/>
                <w:szCs w:val="20"/>
                <w:lang w:val="nl-BE"/>
              </w:rPr>
              <w:t xml:space="preserve">Het bedrag van de inkomen vervangende tegemoetkoming ligt momenteel nog 20% onder de armoedegrens. </w:t>
            </w:r>
          </w:p>
          <w:p w14:paraId="49067E80" w14:textId="77777777" w:rsidR="00D605C7" w:rsidRPr="00D605C7" w:rsidRDefault="00D605C7" w:rsidP="00D605C7">
            <w:pPr>
              <w:rPr>
                <w:rFonts w:ascii="Verdana" w:hAnsi="Verdana"/>
                <w:sz w:val="20"/>
                <w:szCs w:val="20"/>
                <w:lang w:val="nl-BE"/>
              </w:rPr>
            </w:pPr>
          </w:p>
          <w:p w14:paraId="452AA0B9" w14:textId="7EC7ED90" w:rsidR="00D605C7" w:rsidRPr="00B87C22" w:rsidRDefault="00B93799" w:rsidP="00D605C7">
            <w:pPr>
              <w:rPr>
                <w:rFonts w:ascii="Verdana" w:hAnsi="Verdana"/>
                <w:sz w:val="20"/>
                <w:szCs w:val="20"/>
                <w:lang w:val="nl-BE"/>
              </w:rPr>
            </w:pPr>
            <w:r>
              <w:rPr>
                <w:rFonts w:ascii="Verdana" w:hAnsi="Verdana"/>
                <w:sz w:val="20"/>
                <w:szCs w:val="20"/>
                <w:lang w:val="nl-BE"/>
              </w:rPr>
              <w:t xml:space="preserve">Het </w:t>
            </w:r>
            <w:r w:rsidRPr="00B93799">
              <w:rPr>
                <w:rFonts w:ascii="Verdana" w:hAnsi="Verdana"/>
                <w:i/>
                <w:iCs/>
                <w:sz w:val="20"/>
                <w:szCs w:val="20"/>
                <w:lang w:val="nl-BE"/>
              </w:rPr>
              <w:t>non</w:t>
            </w:r>
            <w:r>
              <w:rPr>
                <w:rFonts w:ascii="Verdana" w:hAnsi="Verdana"/>
                <w:i/>
                <w:iCs/>
                <w:sz w:val="20"/>
                <w:szCs w:val="20"/>
                <w:lang w:val="nl-BE"/>
              </w:rPr>
              <w:t xml:space="preserve"> </w:t>
            </w:r>
            <w:r w:rsidRPr="00B93799">
              <w:rPr>
                <w:rFonts w:ascii="Verdana" w:hAnsi="Verdana"/>
                <w:i/>
                <w:iCs/>
                <w:sz w:val="20"/>
                <w:szCs w:val="20"/>
                <w:lang w:val="nl-BE"/>
              </w:rPr>
              <w:t>take-up</w:t>
            </w:r>
            <w:r w:rsidR="00D605C7" w:rsidRPr="00D605C7">
              <w:rPr>
                <w:rFonts w:ascii="Verdana" w:hAnsi="Verdana"/>
                <w:sz w:val="20"/>
                <w:szCs w:val="20"/>
                <w:lang w:val="nl-BE"/>
              </w:rPr>
              <w:t xml:space="preserve"> (niet-gebruik van bestaande rechten) blijft zeer belangrijk voor mensen met een handicap</w:t>
            </w:r>
            <w:r w:rsidR="00D605C7" w:rsidRPr="00D605C7">
              <w:rPr>
                <w:rFonts w:ascii="Verdana" w:hAnsi="Verdana"/>
                <w:sz w:val="20"/>
                <w:szCs w:val="20"/>
                <w:vertAlign w:val="superscript"/>
                <w:lang w:val="fr-FR"/>
              </w:rPr>
              <w:footnoteReference w:id="4"/>
            </w:r>
            <w:r w:rsidR="00D605C7" w:rsidRPr="00D605C7">
              <w:rPr>
                <w:rFonts w:ascii="Verdana" w:hAnsi="Verdana"/>
                <w:sz w:val="20"/>
                <w:szCs w:val="20"/>
                <w:lang w:val="nl-BE"/>
              </w:rPr>
              <w:t xml:space="preserve">. </w:t>
            </w:r>
          </w:p>
          <w:p w14:paraId="4ECF20B6" w14:textId="6DB36B81" w:rsidR="0087415C" w:rsidRPr="00C94E8E" w:rsidRDefault="0087415C" w:rsidP="00D605C7">
            <w:pPr>
              <w:rPr>
                <w:rFonts w:ascii="Verdana" w:hAnsi="Verdana"/>
                <w:sz w:val="20"/>
                <w:szCs w:val="20"/>
                <w:lang w:val="nl-BE"/>
              </w:rPr>
            </w:pPr>
          </w:p>
        </w:tc>
        <w:tc>
          <w:tcPr>
            <w:tcW w:w="1561" w:type="dxa"/>
          </w:tcPr>
          <w:p w14:paraId="7B26B6D0" w14:textId="1C89F44C" w:rsidR="00F77A18" w:rsidRPr="0087415C" w:rsidRDefault="0087415C" w:rsidP="002B0CA6">
            <w:pPr>
              <w:rPr>
                <w:rFonts w:ascii="Verdana" w:hAnsi="Verdana"/>
                <w:sz w:val="20"/>
                <w:szCs w:val="20"/>
                <w:u w:val="single"/>
                <w:lang w:val="nl-BE"/>
              </w:rPr>
            </w:pPr>
            <w:r>
              <w:rPr>
                <w:rFonts w:ascii="Verdana" w:hAnsi="Verdana"/>
                <w:sz w:val="20"/>
                <w:szCs w:val="20"/>
                <w:u w:val="single"/>
                <w:lang w:val="nl-BE"/>
              </w:rPr>
              <w:lastRenderedPageBreak/>
              <w:t>Secretariaat</w:t>
            </w:r>
          </w:p>
        </w:tc>
      </w:tr>
      <w:tr w:rsidR="001F4386" w:rsidRPr="0087415C" w14:paraId="4B70D580" w14:textId="77777777" w:rsidTr="000A5E5F">
        <w:trPr>
          <w:trHeight w:val="532"/>
        </w:trPr>
        <w:tc>
          <w:tcPr>
            <w:tcW w:w="1419" w:type="dxa"/>
          </w:tcPr>
          <w:p w14:paraId="558B3233" w14:textId="1FED4432" w:rsidR="001F4386" w:rsidRDefault="001F4386" w:rsidP="002B0CA6">
            <w:pPr>
              <w:rPr>
                <w:rFonts w:ascii="Verdana" w:hAnsi="Verdana"/>
                <w:sz w:val="20"/>
                <w:szCs w:val="20"/>
                <w:lang w:val="fr-CH"/>
              </w:rPr>
            </w:pPr>
            <w:r>
              <w:rPr>
                <w:rFonts w:ascii="Verdana" w:hAnsi="Verdana"/>
                <w:sz w:val="20"/>
                <w:szCs w:val="20"/>
                <w:lang w:val="fr-CH"/>
              </w:rPr>
              <w:lastRenderedPageBreak/>
              <w:t>F22 V26 b)</w:t>
            </w:r>
          </w:p>
        </w:tc>
        <w:tc>
          <w:tcPr>
            <w:tcW w:w="10771" w:type="dxa"/>
          </w:tcPr>
          <w:p w14:paraId="38F49732"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xml:space="preserve">Inkomensvervangingsuitkering = ARR? of vervangingsinkomen? </w:t>
            </w:r>
          </w:p>
          <w:p w14:paraId="1A59346E" w14:textId="77777777" w:rsidR="001F4386" w:rsidRPr="001F4386" w:rsidRDefault="001F4386" w:rsidP="001F4386">
            <w:pPr>
              <w:rPr>
                <w:rFonts w:ascii="Verdana" w:hAnsi="Verdana"/>
                <w:sz w:val="20"/>
                <w:szCs w:val="20"/>
                <w:lang w:val="nl-BE"/>
              </w:rPr>
            </w:pPr>
          </w:p>
          <w:p w14:paraId="6B3D1C93"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xml:space="preserve">Als ARR -&gt; Opgelet want zeer kleine vergoeding die zeer snel het recht van de persoon om de ARR te ontvangen als de persoon een inkomen heeft (vervanger of professional) wegneemt. </w:t>
            </w:r>
          </w:p>
          <w:p w14:paraId="227E3195" w14:textId="77777777" w:rsidR="001F4386" w:rsidRPr="001F4386" w:rsidRDefault="001F4386" w:rsidP="001F4386">
            <w:pPr>
              <w:rPr>
                <w:rFonts w:ascii="Verdana" w:hAnsi="Verdana"/>
                <w:sz w:val="20"/>
                <w:szCs w:val="20"/>
                <w:lang w:val="nl-BE"/>
              </w:rPr>
            </w:pPr>
          </w:p>
          <w:p w14:paraId="5E40F679" w14:textId="77777777" w:rsidR="001F4386" w:rsidRPr="001F4386" w:rsidRDefault="001F4386" w:rsidP="001F4386">
            <w:pPr>
              <w:rPr>
                <w:rFonts w:ascii="Verdana" w:hAnsi="Verdana"/>
                <w:sz w:val="20"/>
                <w:szCs w:val="20"/>
                <w:lang w:val="nl-BE"/>
              </w:rPr>
            </w:pPr>
            <w:r w:rsidRPr="001F4386">
              <w:rPr>
                <w:rFonts w:ascii="Verdana" w:hAnsi="Verdana"/>
                <w:sz w:val="20"/>
                <w:szCs w:val="20"/>
                <w:lang w:val="nl-BE"/>
              </w:rPr>
              <w:t xml:space="preserve">Als het vervangingsinkomen (onderling en overig) lager is dan het arbeidsinkomen, is de aftrek lager. </w:t>
            </w:r>
          </w:p>
          <w:p w14:paraId="7D3C5586" w14:textId="77777777" w:rsidR="001F4386" w:rsidRPr="001F4386" w:rsidRDefault="001F4386" w:rsidP="001F4386">
            <w:pPr>
              <w:rPr>
                <w:rFonts w:ascii="Verdana" w:hAnsi="Verdana"/>
                <w:sz w:val="20"/>
                <w:szCs w:val="20"/>
                <w:lang w:val="nl-BE"/>
              </w:rPr>
            </w:pPr>
          </w:p>
          <w:p w14:paraId="0EA9E028" w14:textId="4CEEDF4F" w:rsidR="001F4386" w:rsidRDefault="001F4386" w:rsidP="001F4386">
            <w:pPr>
              <w:rPr>
                <w:rFonts w:ascii="Verdana" w:hAnsi="Verdana"/>
                <w:sz w:val="20"/>
                <w:szCs w:val="20"/>
                <w:lang w:val="nl-BE"/>
              </w:rPr>
            </w:pPr>
            <w:r w:rsidRPr="001F4386">
              <w:rPr>
                <w:rFonts w:ascii="Verdana" w:hAnsi="Verdana"/>
                <w:sz w:val="20"/>
                <w:szCs w:val="20"/>
                <w:lang w:val="nl-BE"/>
              </w:rPr>
              <w:t xml:space="preserve">Voor de overgrote meerderheid van de werknemers (voornamelijk oudere werknemers). Als het de </w:t>
            </w:r>
            <w:r w:rsidR="00B93799">
              <w:rPr>
                <w:rFonts w:ascii="Verdana" w:hAnsi="Verdana"/>
                <w:sz w:val="20"/>
                <w:szCs w:val="20"/>
                <w:lang w:val="nl-BE"/>
              </w:rPr>
              <w:t>ARR</w:t>
            </w:r>
            <w:r w:rsidRPr="001F4386">
              <w:rPr>
                <w:rFonts w:ascii="Verdana" w:hAnsi="Verdana"/>
                <w:sz w:val="20"/>
                <w:szCs w:val="20"/>
                <w:lang w:val="nl-BE"/>
              </w:rPr>
              <w:t xml:space="preserve"> is, heeft een persoon op het werk daar geen recht op omdat hij of zij de maximumbedragen overschrijdt, cf. simulator. </w:t>
            </w:r>
          </w:p>
          <w:p w14:paraId="288A654B" w14:textId="77777777" w:rsidR="00B93799" w:rsidRPr="001F4386" w:rsidRDefault="00B93799" w:rsidP="001F4386">
            <w:pPr>
              <w:rPr>
                <w:rFonts w:ascii="Verdana" w:hAnsi="Verdana"/>
                <w:sz w:val="20"/>
                <w:szCs w:val="20"/>
                <w:lang w:val="nl-BE"/>
              </w:rPr>
            </w:pPr>
          </w:p>
          <w:p w14:paraId="5AB1281A" w14:textId="627EE914" w:rsidR="001F4386" w:rsidRDefault="001F4386" w:rsidP="001F4386">
            <w:pPr>
              <w:rPr>
                <w:rFonts w:ascii="Verdana" w:hAnsi="Verdana"/>
                <w:sz w:val="20"/>
                <w:szCs w:val="20"/>
                <w:lang w:val="nl-BE"/>
              </w:rPr>
            </w:pPr>
            <w:r w:rsidRPr="001F4386">
              <w:rPr>
                <w:rFonts w:ascii="Verdana" w:hAnsi="Verdana"/>
                <w:sz w:val="20"/>
                <w:szCs w:val="20"/>
                <w:lang w:val="nl-BE"/>
              </w:rPr>
              <w:t xml:space="preserve">Over het algemeen hebben ze toegang tot de </w:t>
            </w:r>
            <w:r w:rsidR="00B93799">
              <w:rPr>
                <w:rFonts w:ascii="Verdana" w:hAnsi="Verdana"/>
                <w:sz w:val="20"/>
                <w:szCs w:val="20"/>
                <w:lang w:val="nl-BE"/>
              </w:rPr>
              <w:t>integratie tegenmoetkoming</w:t>
            </w:r>
            <w:r w:rsidRPr="001F4386">
              <w:rPr>
                <w:rFonts w:ascii="Verdana" w:hAnsi="Verdana"/>
                <w:sz w:val="20"/>
                <w:szCs w:val="20"/>
                <w:lang w:val="nl-BE"/>
              </w:rPr>
              <w:t>.</w:t>
            </w:r>
          </w:p>
          <w:p w14:paraId="5811B840" w14:textId="45AB60E6" w:rsidR="001F4386" w:rsidRPr="00D605C7" w:rsidRDefault="001F4386" w:rsidP="001F4386">
            <w:pPr>
              <w:rPr>
                <w:rFonts w:ascii="Verdana" w:hAnsi="Verdana"/>
                <w:sz w:val="20"/>
                <w:szCs w:val="20"/>
                <w:lang w:val="nl-BE"/>
              </w:rPr>
            </w:pPr>
          </w:p>
        </w:tc>
        <w:tc>
          <w:tcPr>
            <w:tcW w:w="1561" w:type="dxa"/>
          </w:tcPr>
          <w:p w14:paraId="3AD65467" w14:textId="44485EC9" w:rsidR="001F4386" w:rsidRDefault="001F4386" w:rsidP="002B0CA6">
            <w:pPr>
              <w:rPr>
                <w:rFonts w:ascii="Verdana" w:hAnsi="Verdana"/>
                <w:sz w:val="20"/>
                <w:szCs w:val="20"/>
                <w:u w:val="single"/>
                <w:lang w:val="nl-BE"/>
              </w:rPr>
            </w:pPr>
            <w:r>
              <w:rPr>
                <w:rFonts w:ascii="Verdana" w:hAnsi="Verdana"/>
                <w:sz w:val="20"/>
                <w:szCs w:val="20"/>
                <w:u w:val="single"/>
                <w:lang w:val="nl-BE"/>
              </w:rPr>
              <w:t>Brailleliga</w:t>
            </w:r>
          </w:p>
        </w:tc>
      </w:tr>
      <w:tr w:rsidR="001F4386" w:rsidRPr="0087415C" w14:paraId="6B9BAB5C" w14:textId="77777777" w:rsidTr="000A5E5F">
        <w:trPr>
          <w:trHeight w:val="532"/>
        </w:trPr>
        <w:tc>
          <w:tcPr>
            <w:tcW w:w="1419" w:type="dxa"/>
          </w:tcPr>
          <w:p w14:paraId="5CDCACC2" w14:textId="6C5DFA2B" w:rsidR="001F4386" w:rsidRDefault="001F4386" w:rsidP="002B0CA6">
            <w:pPr>
              <w:rPr>
                <w:rFonts w:ascii="Verdana" w:hAnsi="Verdana"/>
                <w:sz w:val="20"/>
                <w:szCs w:val="20"/>
                <w:lang w:val="fr-CH"/>
              </w:rPr>
            </w:pPr>
            <w:r>
              <w:rPr>
                <w:rFonts w:ascii="Verdana" w:hAnsi="Verdana"/>
                <w:sz w:val="20"/>
                <w:szCs w:val="20"/>
                <w:lang w:val="fr-CH"/>
              </w:rPr>
              <w:t>F22 V26 b)</w:t>
            </w:r>
          </w:p>
        </w:tc>
        <w:tc>
          <w:tcPr>
            <w:tcW w:w="10771" w:type="dxa"/>
          </w:tcPr>
          <w:p w14:paraId="2BC11E3B"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 xml:space="preserve">Op federaal niveau is er nog steeds een werkgelegenheidsprobleem. De huidige werking van de FOD verhindert een tijdige administratieve controle van de dossiers. Aangezien de herziening op jaarbasis wordt berekend, leiden de meest onzekere contracten, zoals tijdelijke contracten of contracten voor bepaalde tijd, tot herberekeningen die alleen in het jaar +1 worden gemaakt. </w:t>
            </w:r>
          </w:p>
          <w:p w14:paraId="2AB18C56" w14:textId="77777777" w:rsidR="002776C4" w:rsidRPr="002776C4" w:rsidRDefault="002776C4" w:rsidP="002776C4">
            <w:pPr>
              <w:rPr>
                <w:rFonts w:ascii="Verdana" w:hAnsi="Verdana"/>
                <w:sz w:val="20"/>
                <w:szCs w:val="20"/>
                <w:lang w:val="nl-BE"/>
              </w:rPr>
            </w:pPr>
          </w:p>
          <w:p w14:paraId="78617CFB"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Te overwegen: moet dit type van toelatingen niet worden opgenomen in de verplichte en automatische administratieve herzieningen?</w:t>
            </w:r>
          </w:p>
          <w:p w14:paraId="4F049CCC" w14:textId="77777777" w:rsidR="002776C4" w:rsidRPr="002776C4" w:rsidRDefault="002776C4" w:rsidP="002776C4">
            <w:pPr>
              <w:rPr>
                <w:rFonts w:ascii="Verdana" w:hAnsi="Verdana"/>
                <w:sz w:val="20"/>
                <w:szCs w:val="20"/>
                <w:lang w:val="nl-BE"/>
              </w:rPr>
            </w:pPr>
          </w:p>
          <w:p w14:paraId="7F00226F"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In het officiële verslag wordt vermeld dat de "prijs van de liefde" sinds 2018 is geplafonneerd door een deel van het inkomen van de partner te behouden. Ik ben van mening dat de prijs van de liefde nog steeds zeer hoog is en dat de praktische gevolgen door de beleidsmakers kunnen worden onderschat. Ik vermoed dat de paragraaf "Wet van 27 februari 1987 op de concessies..." hier naar verwijst, maar het lijkt mij dat hier extra druk op uitgeoefend kan worden.</w:t>
            </w:r>
          </w:p>
          <w:p w14:paraId="433604D8" w14:textId="77777777" w:rsidR="002776C4" w:rsidRPr="002776C4" w:rsidRDefault="002776C4" w:rsidP="002776C4">
            <w:pPr>
              <w:rPr>
                <w:rFonts w:ascii="Verdana" w:hAnsi="Verdana"/>
                <w:sz w:val="20"/>
                <w:szCs w:val="20"/>
                <w:lang w:val="nl-BE"/>
              </w:rPr>
            </w:pPr>
          </w:p>
          <w:p w14:paraId="0A64AA83"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 xml:space="preserve">Er is inderdaad een grotere vermindering van het inkomen van de </w:t>
            </w:r>
            <w:proofErr w:type="spellStart"/>
            <w:r w:rsidRPr="002776C4">
              <w:rPr>
                <w:rFonts w:ascii="Verdana" w:hAnsi="Verdana"/>
                <w:sz w:val="20"/>
                <w:szCs w:val="20"/>
                <w:lang w:val="nl-BE"/>
              </w:rPr>
              <w:t>echtgeno</w:t>
            </w:r>
            <w:proofErr w:type="spellEnd"/>
            <w:r w:rsidRPr="002776C4">
              <w:rPr>
                <w:rFonts w:ascii="Verdana" w:hAnsi="Verdana"/>
                <w:sz w:val="20"/>
                <w:szCs w:val="20"/>
                <w:lang w:val="nl-BE"/>
              </w:rPr>
              <w:t xml:space="preserve">(o)t(e) of medebewoner. </w:t>
            </w:r>
          </w:p>
          <w:p w14:paraId="52EE2779"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 xml:space="preserve">Toch blijft de kwestie van het arbeidsinkomen versus het vervangingsinkomen onveranderd. </w:t>
            </w:r>
          </w:p>
          <w:p w14:paraId="156D3C87" w14:textId="77777777" w:rsidR="002776C4" w:rsidRPr="002776C4" w:rsidRDefault="002776C4" w:rsidP="002776C4">
            <w:pPr>
              <w:rPr>
                <w:rFonts w:ascii="Verdana" w:hAnsi="Verdana"/>
                <w:sz w:val="20"/>
                <w:szCs w:val="20"/>
                <w:lang w:val="nl-BE"/>
              </w:rPr>
            </w:pPr>
          </w:p>
          <w:p w14:paraId="1AB7CC48" w14:textId="09E7C185" w:rsidR="002776C4" w:rsidRPr="002776C4" w:rsidRDefault="002776C4" w:rsidP="002776C4">
            <w:pPr>
              <w:rPr>
                <w:rFonts w:ascii="Verdana" w:hAnsi="Verdana"/>
                <w:sz w:val="20"/>
                <w:szCs w:val="20"/>
                <w:lang w:val="nl-BE"/>
              </w:rPr>
            </w:pPr>
            <w:r w:rsidRPr="002776C4">
              <w:rPr>
                <w:rFonts w:ascii="Verdana" w:hAnsi="Verdana"/>
                <w:sz w:val="20"/>
                <w:szCs w:val="20"/>
                <w:lang w:val="nl-BE"/>
              </w:rPr>
              <w:t xml:space="preserve">Er is een zeer sterke ongelijkheid tussen een persoon die werkt en een persoon die niet werkt in de berekening van zijn of haar </w:t>
            </w:r>
            <w:r w:rsidR="00B93799">
              <w:rPr>
                <w:rFonts w:ascii="Verdana" w:hAnsi="Verdana"/>
                <w:sz w:val="20"/>
                <w:szCs w:val="20"/>
                <w:lang w:val="nl-BE"/>
              </w:rPr>
              <w:t xml:space="preserve">Integratie </w:t>
            </w:r>
            <w:proofErr w:type="spellStart"/>
            <w:r w:rsidR="00B93799">
              <w:rPr>
                <w:rFonts w:ascii="Verdana" w:hAnsi="Verdana"/>
                <w:sz w:val="20"/>
                <w:szCs w:val="20"/>
                <w:lang w:val="nl-BE"/>
              </w:rPr>
              <w:t>tegenmoetkoming</w:t>
            </w:r>
            <w:proofErr w:type="spellEnd"/>
            <w:r w:rsidRPr="002776C4">
              <w:rPr>
                <w:rFonts w:ascii="Verdana" w:hAnsi="Verdana"/>
                <w:sz w:val="20"/>
                <w:szCs w:val="20"/>
                <w:lang w:val="nl-BE"/>
              </w:rPr>
              <w:t xml:space="preserve"> (% aftrek). </w:t>
            </w:r>
          </w:p>
          <w:p w14:paraId="18249357" w14:textId="77777777" w:rsidR="002776C4" w:rsidRPr="002776C4" w:rsidRDefault="002776C4" w:rsidP="002776C4">
            <w:pPr>
              <w:rPr>
                <w:rFonts w:ascii="Verdana" w:hAnsi="Verdana"/>
                <w:sz w:val="20"/>
                <w:szCs w:val="20"/>
                <w:lang w:val="nl-BE"/>
              </w:rPr>
            </w:pPr>
          </w:p>
          <w:p w14:paraId="3EA1BCF4" w14:textId="0BEF79D9" w:rsidR="002776C4" w:rsidRDefault="002776C4" w:rsidP="002776C4">
            <w:pPr>
              <w:rPr>
                <w:rFonts w:ascii="Verdana" w:hAnsi="Verdana"/>
                <w:sz w:val="20"/>
                <w:szCs w:val="20"/>
                <w:lang w:val="nl-BE"/>
              </w:rPr>
            </w:pPr>
            <w:r w:rsidRPr="002776C4">
              <w:rPr>
                <w:rFonts w:ascii="Verdana" w:hAnsi="Verdana"/>
                <w:sz w:val="20"/>
                <w:szCs w:val="20"/>
                <w:lang w:val="nl-BE"/>
              </w:rPr>
              <w:t>Ben het eens met de opmerking van het BDF dat 40% van de Het hebben van een adequate levensstandaard is essentieel voor de inclusie in de samenleving. De toenemende digitale oriëntatie van de Belgische samenleving is in dit opzicht bijzonder zorgwekkend.</w:t>
            </w:r>
          </w:p>
          <w:p w14:paraId="7D223F96" w14:textId="77777777" w:rsidR="002776C4" w:rsidRPr="002776C4" w:rsidRDefault="002776C4" w:rsidP="002776C4">
            <w:pPr>
              <w:rPr>
                <w:rFonts w:ascii="Verdana" w:hAnsi="Verdana"/>
                <w:sz w:val="20"/>
                <w:szCs w:val="20"/>
                <w:lang w:val="nl-BE"/>
              </w:rPr>
            </w:pPr>
          </w:p>
          <w:p w14:paraId="0A667ABC" w14:textId="77777777" w:rsidR="002776C4" w:rsidRPr="002776C4" w:rsidRDefault="002776C4" w:rsidP="002776C4">
            <w:pPr>
              <w:rPr>
                <w:rFonts w:ascii="Verdana" w:hAnsi="Verdana"/>
                <w:sz w:val="20"/>
                <w:szCs w:val="20"/>
                <w:lang w:val="nl-BE"/>
              </w:rPr>
            </w:pPr>
            <w:r w:rsidRPr="002776C4">
              <w:rPr>
                <w:rFonts w:ascii="Verdana" w:hAnsi="Verdana"/>
                <w:sz w:val="20"/>
                <w:szCs w:val="20"/>
                <w:lang w:val="nl-BE"/>
              </w:rPr>
              <w:t xml:space="preserve">In het officiële verslag van België staat dat de hoogte van de toelage afhankelijk is van de handicap; de Braille Liga bepaalt dat niet alleen: er wordt rekening gehouden met het inkomen en de gezinscategorie. </w:t>
            </w:r>
          </w:p>
          <w:p w14:paraId="187F3EF6" w14:textId="77777777" w:rsidR="002776C4" w:rsidRPr="002776C4" w:rsidRDefault="002776C4" w:rsidP="002776C4">
            <w:pPr>
              <w:rPr>
                <w:rFonts w:ascii="Verdana" w:hAnsi="Verdana"/>
                <w:sz w:val="20"/>
                <w:szCs w:val="20"/>
                <w:lang w:val="nl-BE"/>
              </w:rPr>
            </w:pPr>
          </w:p>
          <w:p w14:paraId="5A6A74CF" w14:textId="77777777" w:rsidR="001F4386" w:rsidRDefault="002776C4" w:rsidP="002776C4">
            <w:pPr>
              <w:rPr>
                <w:rFonts w:ascii="Verdana" w:hAnsi="Verdana"/>
                <w:sz w:val="20"/>
                <w:szCs w:val="20"/>
                <w:lang w:val="nl-BE"/>
              </w:rPr>
            </w:pPr>
            <w:r w:rsidRPr="002776C4">
              <w:rPr>
                <w:rFonts w:ascii="Verdana" w:hAnsi="Verdana"/>
                <w:sz w:val="20"/>
                <w:szCs w:val="20"/>
                <w:lang w:val="nl-BE"/>
              </w:rPr>
              <w:t>In feite, hoe hoger de medische categorie, hoe hoger de plafonds.</w:t>
            </w:r>
          </w:p>
          <w:p w14:paraId="18DC6865" w14:textId="337CEBAF" w:rsidR="00B93799" w:rsidRPr="002776C4" w:rsidRDefault="00B93799" w:rsidP="002776C4">
            <w:pPr>
              <w:rPr>
                <w:rFonts w:ascii="Verdana" w:hAnsi="Verdana"/>
                <w:sz w:val="20"/>
                <w:szCs w:val="20"/>
                <w:lang w:val="nl-BE"/>
              </w:rPr>
            </w:pPr>
          </w:p>
        </w:tc>
        <w:tc>
          <w:tcPr>
            <w:tcW w:w="1561" w:type="dxa"/>
          </w:tcPr>
          <w:p w14:paraId="5A9D9CF8" w14:textId="6E52088A" w:rsidR="001F4386" w:rsidRDefault="001F4386" w:rsidP="002B0CA6">
            <w:pPr>
              <w:rPr>
                <w:rFonts w:ascii="Verdana" w:hAnsi="Verdana"/>
                <w:sz w:val="20"/>
                <w:szCs w:val="20"/>
                <w:u w:val="single"/>
                <w:lang w:val="nl-BE"/>
              </w:rPr>
            </w:pPr>
            <w:r>
              <w:rPr>
                <w:rFonts w:ascii="Verdana" w:hAnsi="Verdana"/>
                <w:sz w:val="20"/>
                <w:szCs w:val="20"/>
                <w:u w:val="single"/>
                <w:lang w:val="nl-BE"/>
              </w:rPr>
              <w:lastRenderedPageBreak/>
              <w:t>Brailleliga</w:t>
            </w:r>
          </w:p>
        </w:tc>
      </w:tr>
      <w:tr w:rsidR="00B87C22" w:rsidRPr="001F4386" w14:paraId="76B01A20" w14:textId="77777777" w:rsidTr="000A5E5F">
        <w:trPr>
          <w:trHeight w:val="131"/>
        </w:trPr>
        <w:tc>
          <w:tcPr>
            <w:tcW w:w="1419" w:type="dxa"/>
            <w:shd w:val="clear" w:color="auto" w:fill="D9D9D9" w:themeFill="background1" w:themeFillShade="D9"/>
          </w:tcPr>
          <w:p w14:paraId="59F08DC8" w14:textId="77777777" w:rsidR="00B87C22" w:rsidRPr="001F4386" w:rsidRDefault="00B87C22" w:rsidP="002B0CA6">
            <w:pPr>
              <w:rPr>
                <w:rFonts w:ascii="Verdana" w:hAnsi="Verdana"/>
                <w:sz w:val="8"/>
                <w:szCs w:val="8"/>
                <w:lang w:val="fr-CH"/>
              </w:rPr>
            </w:pPr>
          </w:p>
        </w:tc>
        <w:tc>
          <w:tcPr>
            <w:tcW w:w="10771" w:type="dxa"/>
            <w:shd w:val="clear" w:color="auto" w:fill="D9D9D9" w:themeFill="background1" w:themeFillShade="D9"/>
          </w:tcPr>
          <w:p w14:paraId="7C7C2A10" w14:textId="77777777" w:rsidR="00B87C22" w:rsidRPr="001F4386" w:rsidRDefault="00B87C22" w:rsidP="00B87C22">
            <w:pPr>
              <w:rPr>
                <w:rFonts w:ascii="Verdana" w:hAnsi="Verdana"/>
                <w:sz w:val="8"/>
                <w:szCs w:val="8"/>
                <w:lang w:val="nl-BE"/>
              </w:rPr>
            </w:pPr>
          </w:p>
        </w:tc>
        <w:tc>
          <w:tcPr>
            <w:tcW w:w="1561" w:type="dxa"/>
            <w:shd w:val="clear" w:color="auto" w:fill="D9D9D9" w:themeFill="background1" w:themeFillShade="D9"/>
          </w:tcPr>
          <w:p w14:paraId="4266A40B" w14:textId="77777777" w:rsidR="00B87C22" w:rsidRPr="001F4386" w:rsidRDefault="00B87C22" w:rsidP="002B0CA6">
            <w:pPr>
              <w:rPr>
                <w:rFonts w:ascii="Verdana" w:hAnsi="Verdana"/>
                <w:sz w:val="8"/>
                <w:szCs w:val="8"/>
                <w:u w:val="single"/>
                <w:lang w:val="nl-BE"/>
              </w:rPr>
            </w:pPr>
          </w:p>
        </w:tc>
      </w:tr>
      <w:tr w:rsidR="00B87C22" w:rsidRPr="00B87C22" w14:paraId="75363E27" w14:textId="77777777" w:rsidTr="000A5E5F">
        <w:trPr>
          <w:trHeight w:val="532"/>
        </w:trPr>
        <w:tc>
          <w:tcPr>
            <w:tcW w:w="1419" w:type="dxa"/>
          </w:tcPr>
          <w:p w14:paraId="25203054" w14:textId="1ECB0214" w:rsidR="00B87C22" w:rsidRDefault="00B87C22" w:rsidP="002B0CA6">
            <w:pPr>
              <w:rPr>
                <w:rFonts w:ascii="Verdana" w:hAnsi="Verdana"/>
                <w:sz w:val="20"/>
                <w:szCs w:val="20"/>
                <w:lang w:val="fr-CH"/>
              </w:rPr>
            </w:pPr>
            <w:r>
              <w:rPr>
                <w:rFonts w:ascii="Verdana" w:hAnsi="Verdana"/>
                <w:sz w:val="20"/>
                <w:szCs w:val="20"/>
                <w:lang w:val="fr-CH"/>
              </w:rPr>
              <w:t>F2</w:t>
            </w:r>
            <w:r w:rsidR="00D605C7">
              <w:rPr>
                <w:rFonts w:ascii="Verdana" w:hAnsi="Verdana"/>
                <w:sz w:val="20"/>
                <w:szCs w:val="20"/>
                <w:lang w:val="fr-CH"/>
              </w:rPr>
              <w:t>2</w:t>
            </w:r>
            <w:r>
              <w:rPr>
                <w:rFonts w:ascii="Verdana" w:hAnsi="Verdana"/>
                <w:sz w:val="20"/>
                <w:szCs w:val="20"/>
                <w:lang w:val="fr-CH"/>
              </w:rPr>
              <w:t xml:space="preserve"> V2</w:t>
            </w:r>
            <w:r w:rsidR="00D605C7">
              <w:rPr>
                <w:rFonts w:ascii="Verdana" w:hAnsi="Verdana"/>
                <w:sz w:val="20"/>
                <w:szCs w:val="20"/>
                <w:lang w:val="fr-CH"/>
              </w:rPr>
              <w:t>6</w:t>
            </w:r>
            <w:r>
              <w:rPr>
                <w:rFonts w:ascii="Verdana" w:hAnsi="Verdana"/>
                <w:sz w:val="20"/>
                <w:szCs w:val="20"/>
                <w:lang w:val="fr-CH"/>
              </w:rPr>
              <w:t xml:space="preserve"> c)</w:t>
            </w:r>
          </w:p>
        </w:tc>
        <w:tc>
          <w:tcPr>
            <w:tcW w:w="10771" w:type="dxa"/>
          </w:tcPr>
          <w:p w14:paraId="7B04EC0D" w14:textId="6B64DC84" w:rsidR="00D605C7" w:rsidRPr="000C6787" w:rsidRDefault="00B87C22" w:rsidP="00D605C7">
            <w:pPr>
              <w:rPr>
                <w:rFonts w:ascii="Verdana" w:hAnsi="Verdana"/>
                <w:sz w:val="20"/>
                <w:szCs w:val="20"/>
                <w:u w:val="single"/>
                <w:lang w:val="nl-NL"/>
              </w:rPr>
            </w:pPr>
            <w:r w:rsidRPr="00F77A18">
              <w:rPr>
                <w:rFonts w:ascii="Verdana" w:hAnsi="Verdana"/>
                <w:b/>
                <w:bCs/>
                <w:sz w:val="20"/>
                <w:szCs w:val="20"/>
                <w:u w:val="single"/>
                <w:lang w:val="nl-BE"/>
              </w:rPr>
              <w:t xml:space="preserve">Vraag </w:t>
            </w:r>
            <w:r>
              <w:rPr>
                <w:rFonts w:ascii="Verdana" w:hAnsi="Verdana"/>
                <w:b/>
                <w:bCs/>
                <w:sz w:val="20"/>
                <w:szCs w:val="20"/>
                <w:u w:val="single"/>
                <w:lang w:val="nl-BE"/>
              </w:rPr>
              <w:t>2</w:t>
            </w:r>
            <w:r w:rsidR="00D605C7">
              <w:rPr>
                <w:rFonts w:ascii="Verdana" w:hAnsi="Verdana"/>
                <w:b/>
                <w:bCs/>
                <w:sz w:val="20"/>
                <w:szCs w:val="20"/>
                <w:u w:val="single"/>
                <w:lang w:val="nl-BE"/>
              </w:rPr>
              <w:t>6</w:t>
            </w:r>
            <w:r w:rsidRPr="00F77A18">
              <w:rPr>
                <w:rFonts w:ascii="Verdana" w:hAnsi="Verdana"/>
                <w:b/>
                <w:bCs/>
                <w:sz w:val="20"/>
                <w:szCs w:val="20"/>
                <w:u w:val="single"/>
                <w:lang w:val="nl-BE"/>
              </w:rPr>
              <w:t xml:space="preserve"> :</w:t>
            </w:r>
            <w:r>
              <w:rPr>
                <w:rFonts w:ascii="Verdana" w:hAnsi="Verdana"/>
                <w:b/>
                <w:bCs/>
                <w:sz w:val="20"/>
                <w:szCs w:val="20"/>
                <w:u w:val="single"/>
                <w:lang w:val="nl-BE"/>
              </w:rPr>
              <w:t xml:space="preserve"> </w:t>
            </w:r>
            <w:r w:rsidR="00D605C7" w:rsidRPr="000C6787">
              <w:rPr>
                <w:rFonts w:ascii="Verdana" w:hAnsi="Verdana"/>
                <w:sz w:val="20"/>
                <w:szCs w:val="20"/>
                <w:u w:val="single"/>
                <w:lang w:val="nl-NL"/>
              </w:rPr>
              <w:t>Beschrijf de maatregelen die zijn genomen:</w:t>
            </w:r>
          </w:p>
          <w:p w14:paraId="1FC02E9A" w14:textId="77777777" w:rsidR="00D605C7" w:rsidRPr="001F4386" w:rsidRDefault="00D605C7" w:rsidP="00D605C7">
            <w:pPr>
              <w:rPr>
                <w:rFonts w:ascii="Verdana" w:hAnsi="Verdana"/>
                <w:sz w:val="20"/>
                <w:szCs w:val="20"/>
                <w:u w:val="single"/>
                <w:lang w:val="nl-NL"/>
              </w:rPr>
            </w:pPr>
            <w:r w:rsidRPr="001F4386">
              <w:rPr>
                <w:rFonts w:ascii="Verdana" w:hAnsi="Verdana"/>
                <w:sz w:val="20"/>
                <w:szCs w:val="20"/>
                <w:u w:val="single"/>
                <w:lang w:val="nl-NL"/>
              </w:rPr>
              <w:t>c) om de huidige achterstand bij de indiening van aanvragen voor sociale beschermingsmaatregelen bij de Directie-generaal Personen met een handicap van de Federale Overheidsdienst Sociale Zekerheid weg te werken.</w:t>
            </w:r>
          </w:p>
          <w:p w14:paraId="5EEACB39" w14:textId="0F53DFDF" w:rsidR="00B87C22" w:rsidRPr="00B87C22" w:rsidRDefault="00B87C22" w:rsidP="00D605C7">
            <w:pPr>
              <w:rPr>
                <w:rFonts w:ascii="Verdana" w:hAnsi="Verdana"/>
                <w:sz w:val="20"/>
                <w:szCs w:val="20"/>
                <w:lang w:val="nl-NL"/>
              </w:rPr>
            </w:pPr>
          </w:p>
        </w:tc>
        <w:tc>
          <w:tcPr>
            <w:tcW w:w="1561" w:type="dxa"/>
          </w:tcPr>
          <w:p w14:paraId="70833933" w14:textId="3AF1A4CB" w:rsidR="00B87C22" w:rsidRDefault="00B87C22" w:rsidP="002B0CA6">
            <w:pPr>
              <w:rPr>
                <w:rFonts w:ascii="Verdana" w:hAnsi="Verdana"/>
                <w:sz w:val="20"/>
                <w:szCs w:val="20"/>
                <w:u w:val="single"/>
                <w:lang w:val="nl-BE"/>
              </w:rPr>
            </w:pPr>
            <w:r>
              <w:rPr>
                <w:rFonts w:ascii="Verdana" w:hAnsi="Verdana"/>
                <w:sz w:val="20"/>
                <w:szCs w:val="20"/>
                <w:u w:val="single"/>
                <w:lang w:val="nl-BE"/>
              </w:rPr>
              <w:t>CDPH</w:t>
            </w:r>
          </w:p>
        </w:tc>
      </w:tr>
      <w:tr w:rsidR="00B87C22" w:rsidRPr="0087415C" w14:paraId="5BCF5F67" w14:textId="77777777" w:rsidTr="000A5E5F">
        <w:trPr>
          <w:trHeight w:val="532"/>
        </w:trPr>
        <w:tc>
          <w:tcPr>
            <w:tcW w:w="1419" w:type="dxa"/>
          </w:tcPr>
          <w:p w14:paraId="06607AE3" w14:textId="0F55247F" w:rsidR="00B87C22" w:rsidRDefault="00B87C22" w:rsidP="002B0CA6">
            <w:pPr>
              <w:rPr>
                <w:rFonts w:ascii="Verdana" w:hAnsi="Verdana"/>
                <w:sz w:val="20"/>
                <w:szCs w:val="20"/>
                <w:lang w:val="fr-CH"/>
              </w:rPr>
            </w:pPr>
            <w:r>
              <w:rPr>
                <w:rFonts w:ascii="Verdana" w:hAnsi="Verdana"/>
                <w:sz w:val="20"/>
                <w:szCs w:val="20"/>
                <w:lang w:val="fr-CH"/>
              </w:rPr>
              <w:t>F2</w:t>
            </w:r>
            <w:r w:rsidR="00D605C7">
              <w:rPr>
                <w:rFonts w:ascii="Verdana" w:hAnsi="Verdana"/>
                <w:sz w:val="20"/>
                <w:szCs w:val="20"/>
                <w:lang w:val="fr-CH"/>
              </w:rPr>
              <w:t>2</w:t>
            </w:r>
            <w:r>
              <w:rPr>
                <w:rFonts w:ascii="Verdana" w:hAnsi="Verdana"/>
                <w:sz w:val="20"/>
                <w:szCs w:val="20"/>
                <w:lang w:val="fr-CH"/>
              </w:rPr>
              <w:t xml:space="preserve"> V2</w:t>
            </w:r>
            <w:r w:rsidR="00D605C7">
              <w:rPr>
                <w:rFonts w:ascii="Verdana" w:hAnsi="Verdana"/>
                <w:sz w:val="20"/>
                <w:szCs w:val="20"/>
                <w:lang w:val="fr-CH"/>
              </w:rPr>
              <w:t>6</w:t>
            </w:r>
            <w:r>
              <w:rPr>
                <w:rFonts w:ascii="Verdana" w:hAnsi="Verdana"/>
                <w:sz w:val="20"/>
                <w:szCs w:val="20"/>
                <w:lang w:val="fr-CH"/>
              </w:rPr>
              <w:t xml:space="preserve"> c)</w:t>
            </w:r>
          </w:p>
        </w:tc>
        <w:tc>
          <w:tcPr>
            <w:tcW w:w="10771" w:type="dxa"/>
          </w:tcPr>
          <w:p w14:paraId="08BF0D23" w14:textId="131B3717" w:rsidR="00D605C7" w:rsidRPr="00D605C7" w:rsidRDefault="00D605C7" w:rsidP="00D605C7">
            <w:pPr>
              <w:rPr>
                <w:rFonts w:ascii="Verdana" w:hAnsi="Verdana"/>
                <w:sz w:val="20"/>
                <w:szCs w:val="20"/>
                <w:lang w:val="nl-BE"/>
              </w:rPr>
            </w:pPr>
            <w:r>
              <w:rPr>
                <w:rFonts w:ascii="Verdana" w:hAnsi="Verdana"/>
                <w:sz w:val="20"/>
                <w:szCs w:val="20"/>
                <w:lang w:val="nl-BE"/>
              </w:rPr>
              <w:t>c)</w:t>
            </w:r>
            <w:r w:rsidRPr="00D605C7">
              <w:rPr>
                <w:rFonts w:ascii="Verdana" w:hAnsi="Verdana"/>
                <w:sz w:val="20"/>
                <w:szCs w:val="20"/>
                <w:lang w:val="nl-BE"/>
              </w:rPr>
              <w:t xml:space="preserve"> De vertragingen bij de behandeling van aanvragen voor invaliditeitsuitkeringen blijven aanzienlijk</w:t>
            </w:r>
            <w:r w:rsidRPr="00D605C7">
              <w:rPr>
                <w:rFonts w:ascii="Verdana" w:hAnsi="Verdana"/>
                <w:sz w:val="20"/>
                <w:szCs w:val="20"/>
                <w:vertAlign w:val="superscript"/>
                <w:lang w:val="fr-BE"/>
              </w:rPr>
              <w:footnoteReference w:id="5"/>
            </w:r>
            <w:r w:rsidRPr="00D605C7">
              <w:rPr>
                <w:rFonts w:ascii="Verdana" w:hAnsi="Verdana"/>
                <w:sz w:val="20"/>
                <w:szCs w:val="20"/>
                <w:lang w:val="nl-BE"/>
              </w:rPr>
              <w:t>.</w:t>
            </w:r>
          </w:p>
          <w:p w14:paraId="2467B7B5" w14:textId="5639516E" w:rsidR="00D605C7" w:rsidRDefault="00D605C7" w:rsidP="00D605C7">
            <w:pPr>
              <w:rPr>
                <w:rFonts w:ascii="Verdana" w:hAnsi="Verdana"/>
                <w:sz w:val="20"/>
                <w:szCs w:val="20"/>
                <w:lang w:val="nl-BE"/>
              </w:rPr>
            </w:pPr>
          </w:p>
          <w:p w14:paraId="45AE9C92" w14:textId="77777777" w:rsidR="001F4386" w:rsidRPr="000E05EC" w:rsidRDefault="001F4386" w:rsidP="001F4386">
            <w:pPr>
              <w:rPr>
                <w:rFonts w:ascii="Verdana" w:hAnsi="Verdana"/>
                <w:sz w:val="20"/>
                <w:szCs w:val="20"/>
                <w:u w:val="single"/>
                <w:lang w:val="nl-BE"/>
              </w:rPr>
            </w:pPr>
            <w:r w:rsidRPr="000E05EC">
              <w:rPr>
                <w:rFonts w:ascii="Verdana" w:hAnsi="Verdana"/>
                <w:sz w:val="20"/>
                <w:szCs w:val="20"/>
                <w:u w:val="single"/>
                <w:lang w:val="nl-BE"/>
              </w:rPr>
              <w:t xml:space="preserve">Percentage bestanden in achterstand </w:t>
            </w:r>
          </w:p>
          <w:p w14:paraId="56B96B5F" w14:textId="77777777" w:rsidR="001F4386" w:rsidRPr="000E05EC" w:rsidRDefault="001F4386" w:rsidP="001F4386">
            <w:pPr>
              <w:rPr>
                <w:rFonts w:ascii="Verdana" w:hAnsi="Verdana"/>
                <w:sz w:val="20"/>
                <w:szCs w:val="20"/>
                <w:lang w:val="nl-BE"/>
              </w:rPr>
            </w:pPr>
            <w:r w:rsidRPr="000E05EC">
              <w:rPr>
                <w:rFonts w:ascii="Verdana" w:hAnsi="Verdana"/>
                <w:sz w:val="20"/>
                <w:szCs w:val="20"/>
                <w:lang w:val="nl-BE"/>
              </w:rPr>
              <w:t>Een bepaald percentage van de dossiers zijn te laat</w:t>
            </w:r>
            <w:r>
              <w:rPr>
                <w:rFonts w:ascii="Verdana" w:hAnsi="Verdana"/>
                <w:sz w:val="20"/>
                <w:szCs w:val="20"/>
                <w:lang w:val="nl-BE"/>
              </w:rPr>
              <w:t xml:space="preserve"> v</w:t>
            </w:r>
            <w:r w:rsidRPr="000E05EC">
              <w:rPr>
                <w:rFonts w:ascii="Verdana" w:hAnsi="Verdana"/>
                <w:sz w:val="20"/>
                <w:szCs w:val="20"/>
                <w:lang w:val="nl-BE"/>
              </w:rPr>
              <w:t xml:space="preserve">erwerkt. Wat de </w:t>
            </w:r>
            <w:r>
              <w:rPr>
                <w:rFonts w:ascii="Verdana" w:hAnsi="Verdana"/>
                <w:sz w:val="20"/>
                <w:szCs w:val="20"/>
                <w:lang w:val="nl-BE"/>
              </w:rPr>
              <w:t xml:space="preserve">erkenning van </w:t>
            </w:r>
            <w:r w:rsidRPr="000E05EC">
              <w:rPr>
                <w:rFonts w:ascii="Verdana" w:hAnsi="Verdana"/>
                <w:sz w:val="20"/>
                <w:szCs w:val="20"/>
                <w:lang w:val="nl-BE"/>
              </w:rPr>
              <w:t>rechten betreft, treden er vertragingen op wanneer de wettelijke termijn van 6 maanden wordt overschreden. Dit betekent dat een persoon die recht heeft op een toelage aan het einde van deze periode niet alleen de toelagen ontvangt waarop hij of zij recht heeft vanaf de maand van de aanvraag, maar ook extra achterstallige betalingen (wettelijke bepaling). Wat de parkeerkaarten betreft, wordt ervan uitgegaan dat er sprake is van een achterstand wanneer de verwerking langer dan 3 maanden duurt (interne overeenkomst).</w:t>
            </w:r>
          </w:p>
          <w:p w14:paraId="22590FA7" w14:textId="77777777" w:rsidR="001F4386" w:rsidRPr="000E05EC" w:rsidRDefault="001F4386" w:rsidP="001F4386">
            <w:pPr>
              <w:rPr>
                <w:rFonts w:ascii="Verdana" w:hAnsi="Verdana"/>
                <w:sz w:val="20"/>
                <w:szCs w:val="20"/>
                <w:lang w:val="nl-BE"/>
              </w:rPr>
            </w:pPr>
          </w:p>
          <w:p w14:paraId="4DBA41F9" w14:textId="77777777" w:rsidR="001F4386" w:rsidRPr="000E05EC" w:rsidRDefault="001F4386" w:rsidP="001F4386">
            <w:pPr>
              <w:rPr>
                <w:rFonts w:ascii="Verdana" w:hAnsi="Verdana"/>
                <w:sz w:val="20"/>
                <w:szCs w:val="20"/>
                <w:lang w:val="fr-BE"/>
              </w:rPr>
            </w:pPr>
            <w:proofErr w:type="spellStart"/>
            <w:r w:rsidRPr="000E05EC">
              <w:rPr>
                <w:rFonts w:ascii="Verdana" w:hAnsi="Verdana"/>
                <w:sz w:val="20"/>
                <w:szCs w:val="20"/>
                <w:lang w:val="fr-BE"/>
              </w:rPr>
              <w:t>Achterstand</w:t>
            </w:r>
            <w:proofErr w:type="spellEnd"/>
            <w:r w:rsidRPr="000E05EC">
              <w:rPr>
                <w:rFonts w:ascii="Verdana" w:hAnsi="Verdana"/>
                <w:sz w:val="20"/>
                <w:szCs w:val="20"/>
                <w:lang w:val="fr-BE"/>
              </w:rPr>
              <w:t xml:space="preserve"> in dossiers (Juni 2020)</w:t>
            </w:r>
          </w:p>
          <w:p w14:paraId="7D81D228" w14:textId="77777777" w:rsidR="001F4386" w:rsidRPr="000E05EC" w:rsidRDefault="001F4386" w:rsidP="001F4386">
            <w:pPr>
              <w:rPr>
                <w:rFonts w:ascii="Verdana" w:hAnsi="Verdana"/>
                <w:sz w:val="20"/>
                <w:szCs w:val="20"/>
                <w:lang w:val="fr-BE"/>
              </w:rPr>
            </w:pPr>
          </w:p>
          <w:tbl>
            <w:tblPr>
              <w:tblStyle w:val="Grilledutableau"/>
              <w:tblW w:w="0" w:type="auto"/>
              <w:tblLayout w:type="fixed"/>
              <w:tblLook w:val="06A0" w:firstRow="1" w:lastRow="0" w:firstColumn="1" w:lastColumn="0" w:noHBand="1" w:noVBand="1"/>
            </w:tblPr>
            <w:tblGrid>
              <w:gridCol w:w="1980"/>
              <w:gridCol w:w="1980"/>
            </w:tblGrid>
            <w:tr w:rsidR="001F4386" w:rsidRPr="000E05EC" w14:paraId="5F49CD6E"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78684D87" w14:textId="77777777" w:rsidR="001F4386" w:rsidRPr="000E05EC" w:rsidRDefault="001F4386" w:rsidP="001F4386">
                  <w:pPr>
                    <w:rPr>
                      <w:rFonts w:ascii="Verdana" w:hAnsi="Verdana"/>
                      <w:sz w:val="20"/>
                      <w:szCs w:val="20"/>
                    </w:rPr>
                  </w:pPr>
                  <w:proofErr w:type="spellStart"/>
                  <w:r w:rsidRPr="000E05EC">
                    <w:rPr>
                      <w:rFonts w:ascii="Verdana" w:hAnsi="Verdana"/>
                      <w:b/>
                      <w:bCs/>
                      <w:sz w:val="20"/>
                      <w:szCs w:val="20"/>
                    </w:rPr>
                    <w:t>Bestandstype</w:t>
                  </w:r>
                  <w:proofErr w:type="spellEnd"/>
                </w:p>
              </w:tc>
              <w:tc>
                <w:tcPr>
                  <w:tcW w:w="1980" w:type="dxa"/>
                  <w:tcBorders>
                    <w:top w:val="single" w:sz="4" w:space="0" w:color="auto"/>
                    <w:left w:val="single" w:sz="4" w:space="0" w:color="auto"/>
                    <w:bottom w:val="single" w:sz="12" w:space="0" w:color="555555"/>
                    <w:right w:val="single" w:sz="4" w:space="0" w:color="auto"/>
                  </w:tcBorders>
                  <w:vAlign w:val="center"/>
                  <w:hideMark/>
                </w:tcPr>
                <w:p w14:paraId="54731DC4" w14:textId="77777777" w:rsidR="001F4386" w:rsidRPr="000E05EC" w:rsidRDefault="001F4386" w:rsidP="001F4386">
                  <w:pPr>
                    <w:rPr>
                      <w:rFonts w:ascii="Verdana" w:hAnsi="Verdana"/>
                      <w:sz w:val="20"/>
                      <w:szCs w:val="20"/>
                    </w:rPr>
                  </w:pPr>
                  <w:r w:rsidRPr="000E05EC">
                    <w:rPr>
                      <w:rFonts w:ascii="Verdana" w:hAnsi="Verdana"/>
                      <w:b/>
                      <w:bCs/>
                      <w:sz w:val="20"/>
                      <w:szCs w:val="20"/>
                    </w:rPr>
                    <w:t>Percentage</w:t>
                  </w:r>
                </w:p>
              </w:tc>
            </w:tr>
            <w:tr w:rsidR="001F4386" w:rsidRPr="000E05EC" w14:paraId="3A973CA3"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2D5ADE03" w14:textId="77777777" w:rsidR="001F4386" w:rsidRPr="000E05EC" w:rsidRDefault="001F4386" w:rsidP="001F4386">
                  <w:pPr>
                    <w:rPr>
                      <w:rFonts w:ascii="Verdana" w:hAnsi="Verdana"/>
                      <w:sz w:val="20"/>
                      <w:szCs w:val="20"/>
                    </w:rPr>
                  </w:pPr>
                  <w:r>
                    <w:rPr>
                      <w:rFonts w:ascii="Verdana" w:hAnsi="Verdana"/>
                      <w:b/>
                      <w:bCs/>
                      <w:sz w:val="20"/>
                      <w:szCs w:val="20"/>
                    </w:rPr>
                    <w:t>IVT</w:t>
                  </w:r>
                  <w:r w:rsidRPr="000E05EC">
                    <w:rPr>
                      <w:rFonts w:ascii="Verdana" w:hAnsi="Verdana"/>
                      <w:b/>
                      <w:bCs/>
                      <w:sz w:val="20"/>
                      <w:szCs w:val="20"/>
                    </w:rPr>
                    <w:t xml:space="preserve"> - </w:t>
                  </w:r>
                  <w:proofErr w:type="spellStart"/>
                  <w:r w:rsidRPr="000E05EC">
                    <w:rPr>
                      <w:rFonts w:ascii="Verdana" w:hAnsi="Verdana"/>
                      <w:b/>
                      <w:bCs/>
                      <w:sz w:val="20"/>
                      <w:szCs w:val="20"/>
                    </w:rPr>
                    <w:t>Eerste</w:t>
                  </w:r>
                  <w:proofErr w:type="spellEnd"/>
                  <w:r w:rsidRPr="000E05EC">
                    <w:rPr>
                      <w:rFonts w:ascii="Verdana" w:hAnsi="Verdana"/>
                      <w:b/>
                      <w:bCs/>
                      <w:sz w:val="20"/>
                      <w:szCs w:val="20"/>
                    </w:rPr>
                    <w:t xml:space="preserve"> </w:t>
                  </w:r>
                  <w:proofErr w:type="spellStart"/>
                  <w:r w:rsidRPr="000E05EC">
                    <w:rPr>
                      <w:rFonts w:ascii="Verdana" w:hAnsi="Verdana"/>
                      <w:b/>
                      <w:bCs/>
                      <w:sz w:val="20"/>
                      <w:szCs w:val="20"/>
                    </w:rPr>
                    <w:t>toepassing</w:t>
                  </w:r>
                  <w:proofErr w:type="spellEnd"/>
                </w:p>
              </w:tc>
              <w:tc>
                <w:tcPr>
                  <w:tcW w:w="1980" w:type="dxa"/>
                  <w:tcBorders>
                    <w:top w:val="single" w:sz="4" w:space="0" w:color="auto"/>
                    <w:left w:val="single" w:sz="4" w:space="0" w:color="auto"/>
                    <w:bottom w:val="single" w:sz="4" w:space="0" w:color="auto"/>
                    <w:right w:val="single" w:sz="4" w:space="0" w:color="auto"/>
                  </w:tcBorders>
                  <w:vAlign w:val="center"/>
                  <w:hideMark/>
                </w:tcPr>
                <w:p w14:paraId="1203E5E5" w14:textId="77777777" w:rsidR="001F4386" w:rsidRPr="000E05EC" w:rsidRDefault="001F4386" w:rsidP="001F4386">
                  <w:pPr>
                    <w:rPr>
                      <w:rFonts w:ascii="Verdana" w:hAnsi="Verdana"/>
                      <w:sz w:val="20"/>
                      <w:szCs w:val="20"/>
                    </w:rPr>
                  </w:pPr>
                  <w:r w:rsidRPr="000E05EC">
                    <w:rPr>
                      <w:rFonts w:ascii="Verdana" w:hAnsi="Verdana"/>
                      <w:sz w:val="20"/>
                      <w:szCs w:val="20"/>
                    </w:rPr>
                    <w:t>26,9%</w:t>
                  </w:r>
                </w:p>
              </w:tc>
            </w:tr>
            <w:tr w:rsidR="001F4386" w:rsidRPr="000E05EC" w14:paraId="0FB902CD"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56FE06C4" w14:textId="77777777" w:rsidR="001F4386" w:rsidRPr="000E05EC" w:rsidRDefault="001F4386" w:rsidP="001F4386">
                  <w:pPr>
                    <w:rPr>
                      <w:rFonts w:ascii="Verdana" w:hAnsi="Verdana"/>
                      <w:sz w:val="20"/>
                      <w:szCs w:val="20"/>
                      <w:lang w:val="nl-BE"/>
                    </w:rPr>
                  </w:pPr>
                  <w:r>
                    <w:rPr>
                      <w:rFonts w:ascii="Verdana" w:hAnsi="Verdana"/>
                      <w:b/>
                      <w:bCs/>
                      <w:sz w:val="20"/>
                      <w:szCs w:val="20"/>
                      <w:lang w:val="nl-BE"/>
                    </w:rPr>
                    <w:t>IVT</w:t>
                  </w:r>
                  <w:r w:rsidRPr="000E05EC">
                    <w:rPr>
                      <w:rFonts w:ascii="Verdana" w:hAnsi="Verdana"/>
                      <w:b/>
                      <w:bCs/>
                      <w:sz w:val="20"/>
                      <w:szCs w:val="20"/>
                      <w:lang w:val="nl-BE"/>
                    </w:rPr>
                    <w:t xml:space="preserve"> - beoordeling met nieuwe medische beoordeling</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A5666F7" w14:textId="77777777" w:rsidR="001F4386" w:rsidRPr="000E05EC" w:rsidRDefault="001F4386" w:rsidP="001F4386">
                  <w:pPr>
                    <w:rPr>
                      <w:rFonts w:ascii="Verdana" w:hAnsi="Verdana"/>
                      <w:sz w:val="20"/>
                      <w:szCs w:val="20"/>
                    </w:rPr>
                  </w:pPr>
                  <w:r w:rsidRPr="000E05EC">
                    <w:rPr>
                      <w:rFonts w:ascii="Verdana" w:hAnsi="Verdana"/>
                      <w:sz w:val="20"/>
                      <w:szCs w:val="20"/>
                    </w:rPr>
                    <w:t>24,7%</w:t>
                  </w:r>
                </w:p>
              </w:tc>
            </w:tr>
            <w:tr w:rsidR="001F4386" w:rsidRPr="000E05EC" w14:paraId="1C930450"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47AD299F" w14:textId="77777777" w:rsidR="001F4386" w:rsidRPr="000E05EC" w:rsidRDefault="001F4386" w:rsidP="001F4386">
                  <w:pPr>
                    <w:rPr>
                      <w:rFonts w:ascii="Verdana" w:hAnsi="Verdana"/>
                      <w:sz w:val="20"/>
                      <w:szCs w:val="20"/>
                      <w:lang w:val="nl-BE"/>
                    </w:rPr>
                  </w:pPr>
                  <w:r>
                    <w:rPr>
                      <w:rFonts w:ascii="Verdana" w:hAnsi="Verdana"/>
                      <w:b/>
                      <w:bCs/>
                      <w:sz w:val="20"/>
                      <w:szCs w:val="20"/>
                      <w:lang w:val="nl-BE"/>
                    </w:rPr>
                    <w:t>IVT</w:t>
                  </w:r>
                  <w:r w:rsidRPr="000E05EC">
                    <w:rPr>
                      <w:rFonts w:ascii="Verdana" w:hAnsi="Verdana"/>
                      <w:b/>
                      <w:bCs/>
                      <w:sz w:val="20"/>
                      <w:szCs w:val="20"/>
                      <w:lang w:val="nl-BE"/>
                    </w:rPr>
                    <w:t xml:space="preserve"> - beoordeling </w:t>
                  </w:r>
                  <w:r w:rsidRPr="000E05EC">
                    <w:rPr>
                      <w:rFonts w:ascii="Verdana" w:hAnsi="Verdana"/>
                      <w:b/>
                      <w:bCs/>
                      <w:sz w:val="20"/>
                      <w:szCs w:val="20"/>
                      <w:lang w:val="nl-BE"/>
                    </w:rPr>
                    <w:lastRenderedPageBreak/>
                    <w:t>zonder nieuwe medische beoordeling</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922869C" w14:textId="77777777" w:rsidR="001F4386" w:rsidRPr="000E05EC" w:rsidRDefault="001F4386" w:rsidP="001F4386">
                  <w:pPr>
                    <w:rPr>
                      <w:rFonts w:ascii="Verdana" w:hAnsi="Verdana"/>
                      <w:sz w:val="20"/>
                      <w:szCs w:val="20"/>
                    </w:rPr>
                  </w:pPr>
                  <w:r w:rsidRPr="000E05EC">
                    <w:rPr>
                      <w:rFonts w:ascii="Verdana" w:hAnsi="Verdana"/>
                      <w:sz w:val="20"/>
                      <w:szCs w:val="20"/>
                    </w:rPr>
                    <w:lastRenderedPageBreak/>
                    <w:t>23,8%</w:t>
                  </w:r>
                </w:p>
              </w:tc>
            </w:tr>
            <w:tr w:rsidR="001F4386" w:rsidRPr="000E05EC" w14:paraId="3A435963"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4F192B48" w14:textId="77777777" w:rsidR="001F4386" w:rsidRPr="000E05EC" w:rsidRDefault="001F4386" w:rsidP="001F4386">
                  <w:pPr>
                    <w:rPr>
                      <w:rFonts w:ascii="Verdana" w:hAnsi="Verdana"/>
                      <w:sz w:val="20"/>
                      <w:szCs w:val="20"/>
                    </w:rPr>
                  </w:pPr>
                  <w:r>
                    <w:rPr>
                      <w:rFonts w:ascii="Verdana" w:hAnsi="Verdana"/>
                      <w:b/>
                      <w:bCs/>
                      <w:sz w:val="20"/>
                      <w:szCs w:val="20"/>
                    </w:rPr>
                    <w:t>HAB</w:t>
                  </w:r>
                  <w:r w:rsidRPr="000E05EC">
                    <w:rPr>
                      <w:rFonts w:ascii="Verdana" w:hAnsi="Verdana"/>
                      <w:b/>
                      <w:bCs/>
                      <w:sz w:val="20"/>
                      <w:szCs w:val="20"/>
                    </w:rPr>
                    <w:t xml:space="preserve"> - </w:t>
                  </w:r>
                  <w:proofErr w:type="spellStart"/>
                  <w:r w:rsidRPr="000E05EC">
                    <w:rPr>
                      <w:rFonts w:ascii="Verdana" w:hAnsi="Verdana"/>
                      <w:b/>
                      <w:bCs/>
                      <w:sz w:val="20"/>
                      <w:szCs w:val="20"/>
                    </w:rPr>
                    <w:t>Eerste</w:t>
                  </w:r>
                  <w:proofErr w:type="spellEnd"/>
                  <w:r w:rsidRPr="000E05EC">
                    <w:rPr>
                      <w:rFonts w:ascii="Verdana" w:hAnsi="Verdana"/>
                      <w:b/>
                      <w:bCs/>
                      <w:sz w:val="20"/>
                      <w:szCs w:val="20"/>
                    </w:rPr>
                    <w:t xml:space="preserve"> </w:t>
                  </w:r>
                  <w:proofErr w:type="spellStart"/>
                  <w:r w:rsidRPr="000E05EC">
                    <w:rPr>
                      <w:rFonts w:ascii="Verdana" w:hAnsi="Verdana"/>
                      <w:b/>
                      <w:bCs/>
                      <w:sz w:val="20"/>
                      <w:szCs w:val="20"/>
                    </w:rPr>
                    <w:t>toepassing</w:t>
                  </w:r>
                  <w:proofErr w:type="spellEnd"/>
                </w:p>
              </w:tc>
              <w:tc>
                <w:tcPr>
                  <w:tcW w:w="1980" w:type="dxa"/>
                  <w:tcBorders>
                    <w:top w:val="single" w:sz="4" w:space="0" w:color="auto"/>
                    <w:left w:val="single" w:sz="4" w:space="0" w:color="auto"/>
                    <w:bottom w:val="single" w:sz="4" w:space="0" w:color="auto"/>
                    <w:right w:val="single" w:sz="4" w:space="0" w:color="auto"/>
                  </w:tcBorders>
                  <w:vAlign w:val="center"/>
                  <w:hideMark/>
                </w:tcPr>
                <w:p w14:paraId="139E482B" w14:textId="77777777" w:rsidR="001F4386" w:rsidRPr="000E05EC" w:rsidRDefault="001F4386" w:rsidP="001F4386">
                  <w:pPr>
                    <w:rPr>
                      <w:rFonts w:ascii="Verdana" w:hAnsi="Verdana"/>
                      <w:sz w:val="20"/>
                      <w:szCs w:val="20"/>
                    </w:rPr>
                  </w:pPr>
                  <w:r w:rsidRPr="000E05EC">
                    <w:rPr>
                      <w:rFonts w:ascii="Verdana" w:hAnsi="Verdana"/>
                      <w:sz w:val="20"/>
                      <w:szCs w:val="20"/>
                    </w:rPr>
                    <w:t>20,6%</w:t>
                  </w:r>
                </w:p>
              </w:tc>
            </w:tr>
            <w:tr w:rsidR="001F4386" w:rsidRPr="000E05EC" w14:paraId="6237A657"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44C8F48B" w14:textId="77777777" w:rsidR="001F4386" w:rsidRPr="000E05EC" w:rsidRDefault="001F4386" w:rsidP="001F4386">
                  <w:pPr>
                    <w:rPr>
                      <w:rFonts w:ascii="Verdana" w:hAnsi="Verdana"/>
                      <w:sz w:val="20"/>
                      <w:szCs w:val="20"/>
                      <w:lang w:val="nl-BE"/>
                    </w:rPr>
                  </w:pPr>
                  <w:r>
                    <w:rPr>
                      <w:rFonts w:ascii="Verdana" w:hAnsi="Verdana"/>
                      <w:b/>
                      <w:bCs/>
                      <w:sz w:val="20"/>
                      <w:szCs w:val="20"/>
                      <w:lang w:val="nl-BE"/>
                    </w:rPr>
                    <w:t>HAB</w:t>
                  </w:r>
                  <w:r w:rsidRPr="000E05EC">
                    <w:rPr>
                      <w:rFonts w:ascii="Verdana" w:hAnsi="Verdana"/>
                      <w:b/>
                      <w:bCs/>
                      <w:sz w:val="20"/>
                      <w:szCs w:val="20"/>
                      <w:lang w:val="nl-BE"/>
                    </w:rPr>
                    <w:t xml:space="preserve"> - herziening met nieuwe medische beoordeling</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C5A6092" w14:textId="77777777" w:rsidR="001F4386" w:rsidRPr="000E05EC" w:rsidRDefault="001F4386" w:rsidP="001F4386">
                  <w:pPr>
                    <w:rPr>
                      <w:rFonts w:ascii="Verdana" w:hAnsi="Verdana"/>
                      <w:sz w:val="20"/>
                      <w:szCs w:val="20"/>
                    </w:rPr>
                  </w:pPr>
                  <w:r w:rsidRPr="000E05EC">
                    <w:rPr>
                      <w:rFonts w:ascii="Verdana" w:hAnsi="Verdana"/>
                      <w:sz w:val="20"/>
                      <w:szCs w:val="20"/>
                    </w:rPr>
                    <w:t>21,9%</w:t>
                  </w:r>
                </w:p>
              </w:tc>
            </w:tr>
            <w:tr w:rsidR="001F4386" w:rsidRPr="000E05EC" w14:paraId="5E51F904"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0BF547A0" w14:textId="77777777" w:rsidR="001F4386" w:rsidRPr="000E05EC" w:rsidRDefault="001F4386" w:rsidP="001F4386">
                  <w:pPr>
                    <w:rPr>
                      <w:rFonts w:ascii="Verdana" w:hAnsi="Verdana"/>
                      <w:sz w:val="20"/>
                      <w:szCs w:val="20"/>
                      <w:lang w:val="nl-BE"/>
                    </w:rPr>
                  </w:pPr>
                  <w:r>
                    <w:rPr>
                      <w:rFonts w:ascii="Verdana" w:hAnsi="Verdana"/>
                      <w:b/>
                      <w:bCs/>
                      <w:sz w:val="20"/>
                      <w:szCs w:val="20"/>
                      <w:lang w:val="nl-BE"/>
                    </w:rPr>
                    <w:t>HAB</w:t>
                  </w:r>
                  <w:r w:rsidRPr="000E05EC">
                    <w:rPr>
                      <w:rFonts w:ascii="Verdana" w:hAnsi="Verdana"/>
                      <w:b/>
                      <w:bCs/>
                      <w:sz w:val="20"/>
                      <w:szCs w:val="20"/>
                      <w:lang w:val="nl-BE"/>
                    </w:rPr>
                    <w:t xml:space="preserve"> - beoordeling zonder nieuwe medische beoordeling</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BC98DCE" w14:textId="77777777" w:rsidR="001F4386" w:rsidRPr="000E05EC" w:rsidRDefault="001F4386" w:rsidP="001F4386">
                  <w:pPr>
                    <w:rPr>
                      <w:rFonts w:ascii="Verdana" w:hAnsi="Verdana"/>
                      <w:sz w:val="20"/>
                      <w:szCs w:val="20"/>
                    </w:rPr>
                  </w:pPr>
                  <w:r w:rsidRPr="000E05EC">
                    <w:rPr>
                      <w:rFonts w:ascii="Verdana" w:hAnsi="Verdana"/>
                      <w:sz w:val="20"/>
                      <w:szCs w:val="20"/>
                    </w:rPr>
                    <w:t>17,8%</w:t>
                  </w:r>
                </w:p>
              </w:tc>
            </w:tr>
            <w:tr w:rsidR="001F4386" w:rsidRPr="000E05EC" w14:paraId="4363CFDA" w14:textId="77777777" w:rsidTr="008A40F8">
              <w:tc>
                <w:tcPr>
                  <w:tcW w:w="1980" w:type="dxa"/>
                  <w:tcBorders>
                    <w:top w:val="single" w:sz="4" w:space="0" w:color="auto"/>
                    <w:left w:val="single" w:sz="4" w:space="0" w:color="auto"/>
                    <w:bottom w:val="single" w:sz="12" w:space="0" w:color="555555"/>
                    <w:right w:val="single" w:sz="4" w:space="0" w:color="auto"/>
                  </w:tcBorders>
                  <w:vAlign w:val="center"/>
                  <w:hideMark/>
                </w:tcPr>
                <w:p w14:paraId="09CAFED9" w14:textId="77777777" w:rsidR="001F4386" w:rsidRPr="000E05EC" w:rsidRDefault="001F4386" w:rsidP="001F4386">
                  <w:pPr>
                    <w:rPr>
                      <w:rFonts w:ascii="Verdana" w:hAnsi="Verdana"/>
                      <w:sz w:val="20"/>
                      <w:szCs w:val="20"/>
                    </w:rPr>
                  </w:pPr>
                  <w:proofErr w:type="spellStart"/>
                  <w:r w:rsidRPr="000E05EC">
                    <w:rPr>
                      <w:rFonts w:ascii="Verdana" w:hAnsi="Verdana"/>
                      <w:b/>
                      <w:bCs/>
                      <w:sz w:val="20"/>
                      <w:szCs w:val="20"/>
                    </w:rPr>
                    <w:t>Parkeerkaart</w:t>
                  </w:r>
                  <w:proofErr w:type="spellEnd"/>
                </w:p>
              </w:tc>
              <w:tc>
                <w:tcPr>
                  <w:tcW w:w="1980" w:type="dxa"/>
                  <w:tcBorders>
                    <w:top w:val="single" w:sz="4" w:space="0" w:color="auto"/>
                    <w:left w:val="single" w:sz="4" w:space="0" w:color="auto"/>
                    <w:bottom w:val="single" w:sz="4" w:space="0" w:color="auto"/>
                    <w:right w:val="single" w:sz="4" w:space="0" w:color="auto"/>
                  </w:tcBorders>
                  <w:vAlign w:val="center"/>
                  <w:hideMark/>
                </w:tcPr>
                <w:p w14:paraId="4B9F8FFE" w14:textId="77777777" w:rsidR="001F4386" w:rsidRPr="000E05EC" w:rsidRDefault="001F4386" w:rsidP="001F4386">
                  <w:pPr>
                    <w:rPr>
                      <w:rFonts w:ascii="Verdana" w:hAnsi="Verdana"/>
                      <w:sz w:val="20"/>
                      <w:szCs w:val="20"/>
                    </w:rPr>
                  </w:pPr>
                  <w:r w:rsidRPr="000E05EC">
                    <w:rPr>
                      <w:rFonts w:ascii="Verdana" w:hAnsi="Verdana"/>
                      <w:sz w:val="20"/>
                      <w:szCs w:val="20"/>
                    </w:rPr>
                    <w:t>39,1%</w:t>
                  </w:r>
                </w:p>
              </w:tc>
            </w:tr>
          </w:tbl>
          <w:p w14:paraId="6FF5D9BA" w14:textId="77777777" w:rsidR="001F4386" w:rsidRDefault="001F4386" w:rsidP="00D605C7">
            <w:pPr>
              <w:rPr>
                <w:rFonts w:ascii="Verdana" w:hAnsi="Verdana"/>
                <w:sz w:val="20"/>
                <w:szCs w:val="20"/>
                <w:lang w:val="nl-BE"/>
              </w:rPr>
            </w:pPr>
          </w:p>
          <w:p w14:paraId="3E56FF73" w14:textId="40033762" w:rsidR="00B87C22" w:rsidRDefault="00B87C22" w:rsidP="00B87C22">
            <w:pPr>
              <w:rPr>
                <w:rFonts w:ascii="Verdana" w:hAnsi="Verdana"/>
                <w:sz w:val="20"/>
                <w:szCs w:val="20"/>
                <w:lang w:val="nl-BE"/>
              </w:rPr>
            </w:pPr>
          </w:p>
        </w:tc>
        <w:tc>
          <w:tcPr>
            <w:tcW w:w="1561" w:type="dxa"/>
          </w:tcPr>
          <w:p w14:paraId="2A92C654" w14:textId="40F058B0" w:rsidR="00B87C22" w:rsidRDefault="00B87C22" w:rsidP="002B0CA6">
            <w:pPr>
              <w:rPr>
                <w:rFonts w:ascii="Verdana" w:hAnsi="Verdana"/>
                <w:sz w:val="20"/>
                <w:szCs w:val="20"/>
                <w:u w:val="single"/>
                <w:lang w:val="nl-BE"/>
              </w:rPr>
            </w:pPr>
            <w:r>
              <w:rPr>
                <w:rFonts w:ascii="Verdana" w:hAnsi="Verdana"/>
                <w:sz w:val="20"/>
                <w:szCs w:val="20"/>
                <w:u w:val="single"/>
                <w:lang w:val="nl-BE"/>
              </w:rPr>
              <w:lastRenderedPageBreak/>
              <w:t>Secretariaat</w:t>
            </w:r>
          </w:p>
        </w:tc>
      </w:tr>
      <w:tr w:rsidR="002776C4" w:rsidRPr="0087415C" w14:paraId="2FBC1E5E" w14:textId="77777777" w:rsidTr="000A5E5F">
        <w:trPr>
          <w:trHeight w:val="532"/>
        </w:trPr>
        <w:tc>
          <w:tcPr>
            <w:tcW w:w="1419" w:type="dxa"/>
          </w:tcPr>
          <w:p w14:paraId="548C70D8" w14:textId="7AF97C76" w:rsidR="002776C4" w:rsidRDefault="002776C4" w:rsidP="002776C4">
            <w:pPr>
              <w:rPr>
                <w:rFonts w:ascii="Verdana" w:hAnsi="Verdana"/>
                <w:sz w:val="20"/>
                <w:szCs w:val="20"/>
                <w:lang w:val="fr-CH"/>
              </w:rPr>
            </w:pPr>
            <w:r>
              <w:rPr>
                <w:rFonts w:ascii="Verdana" w:hAnsi="Verdana"/>
                <w:sz w:val="20"/>
                <w:szCs w:val="20"/>
                <w:lang w:val="fr-CH"/>
              </w:rPr>
              <w:t>F22 V26 c)</w:t>
            </w:r>
          </w:p>
        </w:tc>
        <w:tc>
          <w:tcPr>
            <w:tcW w:w="10771" w:type="dxa"/>
          </w:tcPr>
          <w:p w14:paraId="7A90468D" w14:textId="77777777" w:rsidR="002776C4" w:rsidRDefault="002776C4" w:rsidP="002776C4">
            <w:pPr>
              <w:rPr>
                <w:rFonts w:ascii="Verdana" w:hAnsi="Verdana"/>
                <w:sz w:val="20"/>
                <w:szCs w:val="20"/>
                <w:lang w:val="nl-BE"/>
              </w:rPr>
            </w:pPr>
            <w:r w:rsidRPr="002776C4">
              <w:rPr>
                <w:rFonts w:ascii="Verdana" w:hAnsi="Verdana"/>
                <w:sz w:val="20"/>
                <w:szCs w:val="20"/>
                <w:lang w:val="nl-BE"/>
              </w:rPr>
              <w:t>Wat betreft de aanzienlijke vertraging bij de behandeling van aanvragen voor invaliditeitsuitkeringen, heeft het coronavirus deze vertraging vergroot, met uitzondering van de aanvragen die op basis van stukloon worden gedaan. Als een expertise niet geschikt is, zal het nodig zijn om te wachten op beschikbaarheid op het medisch kantoor.</w:t>
            </w:r>
          </w:p>
          <w:p w14:paraId="2AD1DFC4" w14:textId="29248F0A" w:rsidR="002776C4" w:rsidRDefault="002776C4" w:rsidP="002776C4">
            <w:pPr>
              <w:rPr>
                <w:rFonts w:ascii="Verdana" w:hAnsi="Verdana"/>
                <w:sz w:val="20"/>
                <w:szCs w:val="20"/>
                <w:lang w:val="nl-BE"/>
              </w:rPr>
            </w:pPr>
          </w:p>
        </w:tc>
        <w:tc>
          <w:tcPr>
            <w:tcW w:w="1561" w:type="dxa"/>
          </w:tcPr>
          <w:p w14:paraId="50823F1D" w14:textId="11E9D4DE" w:rsidR="002776C4" w:rsidRDefault="002776C4" w:rsidP="002776C4">
            <w:pPr>
              <w:rPr>
                <w:rFonts w:ascii="Verdana" w:hAnsi="Verdana"/>
                <w:sz w:val="20"/>
                <w:szCs w:val="20"/>
                <w:u w:val="single"/>
                <w:lang w:val="nl-BE"/>
              </w:rPr>
            </w:pPr>
            <w:r>
              <w:rPr>
                <w:rFonts w:ascii="Verdana" w:hAnsi="Verdana"/>
                <w:sz w:val="20"/>
                <w:szCs w:val="20"/>
                <w:u w:val="single"/>
                <w:lang w:val="nl-BE"/>
              </w:rPr>
              <w:t>Brailleliga</w:t>
            </w:r>
          </w:p>
        </w:tc>
      </w:tr>
      <w:tr w:rsidR="002776C4" w:rsidRPr="0087415C" w14:paraId="0E4F9D0E" w14:textId="77777777" w:rsidTr="000A5E5F">
        <w:trPr>
          <w:trHeight w:val="532"/>
        </w:trPr>
        <w:tc>
          <w:tcPr>
            <w:tcW w:w="1419" w:type="dxa"/>
          </w:tcPr>
          <w:p w14:paraId="3CE0565A" w14:textId="5028C496" w:rsidR="002776C4" w:rsidRDefault="002776C4" w:rsidP="002776C4">
            <w:pPr>
              <w:rPr>
                <w:rFonts w:ascii="Verdana" w:hAnsi="Verdana"/>
                <w:sz w:val="20"/>
                <w:szCs w:val="20"/>
                <w:lang w:val="fr-CH"/>
              </w:rPr>
            </w:pPr>
            <w:r>
              <w:rPr>
                <w:rFonts w:ascii="Verdana" w:hAnsi="Verdana"/>
                <w:sz w:val="20"/>
                <w:szCs w:val="20"/>
                <w:lang w:val="fr-CH"/>
              </w:rPr>
              <w:t>F22 V26 c)</w:t>
            </w:r>
          </w:p>
        </w:tc>
        <w:tc>
          <w:tcPr>
            <w:tcW w:w="10771" w:type="dxa"/>
          </w:tcPr>
          <w:p w14:paraId="1D84DB59" w14:textId="77777777" w:rsidR="002776C4" w:rsidRDefault="002776C4" w:rsidP="002776C4">
            <w:pPr>
              <w:rPr>
                <w:rFonts w:ascii="Verdana" w:hAnsi="Verdana"/>
                <w:sz w:val="20"/>
                <w:szCs w:val="20"/>
                <w:lang w:val="fr-BE"/>
              </w:rPr>
            </w:pPr>
            <w:r w:rsidRPr="00CC5CB4">
              <w:rPr>
                <w:rFonts w:ascii="Verdana" w:hAnsi="Verdana"/>
                <w:sz w:val="20"/>
                <w:szCs w:val="20"/>
                <w:lang w:val="fr-BE"/>
              </w:rPr>
              <w:t xml:space="preserve">Informer plus efficacement sur la possibilité de renonciation de dette et rendre la démarche la plus facile possible pour la personne qui en fait la demande. </w:t>
            </w:r>
          </w:p>
          <w:p w14:paraId="0CDF9C1C" w14:textId="77777777" w:rsidR="002776C4" w:rsidRPr="00CC5CB4" w:rsidRDefault="002776C4" w:rsidP="002776C4">
            <w:pPr>
              <w:rPr>
                <w:rFonts w:ascii="Verdana" w:hAnsi="Verdana"/>
                <w:sz w:val="20"/>
                <w:szCs w:val="20"/>
                <w:lang w:val="fr-BE"/>
              </w:rPr>
            </w:pPr>
          </w:p>
          <w:p w14:paraId="7974892D" w14:textId="77777777" w:rsidR="002776C4" w:rsidRDefault="002776C4" w:rsidP="002776C4">
            <w:pPr>
              <w:rPr>
                <w:rFonts w:ascii="Verdana" w:hAnsi="Verdana"/>
                <w:sz w:val="20"/>
                <w:szCs w:val="20"/>
                <w:lang w:val="fr-BE"/>
              </w:rPr>
            </w:pPr>
            <w:r w:rsidRPr="00CC5CB4">
              <w:rPr>
                <w:rFonts w:ascii="Verdana" w:hAnsi="Verdana"/>
                <w:sz w:val="20"/>
                <w:szCs w:val="20"/>
                <w:lang w:val="fr-BE"/>
              </w:rPr>
              <w:t>Encore trop de fois où la personne averti d’un changement lui faisant perdre son allocation. Pourtant, le temps que la DGPH se mette en ordre, elle continue à verser l’allocation à la PSH qui pense être dans son droit car elle a entrepris toutes les démarches. Quand la DGPH se met à jour, elle demande un remboursement des derniers versements et la personne se retrouve bien souvent encore plus démunie.</w:t>
            </w:r>
          </w:p>
          <w:p w14:paraId="055D9BA8" w14:textId="77777777" w:rsidR="002776C4" w:rsidRPr="002776C4" w:rsidRDefault="002776C4" w:rsidP="002776C4">
            <w:pPr>
              <w:rPr>
                <w:rFonts w:ascii="Verdana" w:hAnsi="Verdana"/>
                <w:sz w:val="20"/>
                <w:szCs w:val="20"/>
                <w:lang w:val="fr-BE"/>
              </w:rPr>
            </w:pPr>
          </w:p>
        </w:tc>
        <w:tc>
          <w:tcPr>
            <w:tcW w:w="1561" w:type="dxa"/>
          </w:tcPr>
          <w:p w14:paraId="73293127" w14:textId="52D2A504" w:rsidR="002776C4" w:rsidRDefault="002776C4" w:rsidP="002776C4">
            <w:pPr>
              <w:rPr>
                <w:rFonts w:ascii="Verdana" w:hAnsi="Verdana"/>
                <w:sz w:val="20"/>
                <w:szCs w:val="20"/>
                <w:u w:val="single"/>
                <w:lang w:val="nl-BE"/>
              </w:rPr>
            </w:pPr>
            <w:r>
              <w:rPr>
                <w:rFonts w:ascii="Verdana" w:hAnsi="Verdana"/>
                <w:sz w:val="20"/>
                <w:szCs w:val="20"/>
                <w:u w:val="single"/>
                <w:lang w:val="nl-BE"/>
              </w:rPr>
              <w:t>ASPH</w:t>
            </w:r>
          </w:p>
        </w:tc>
      </w:tr>
    </w:tbl>
    <w:p w14:paraId="0EABBE6D" w14:textId="77777777" w:rsidR="002B0CA6" w:rsidRPr="0087415C" w:rsidRDefault="002B0CA6" w:rsidP="002B0CA6">
      <w:pPr>
        <w:spacing w:after="0"/>
        <w:rPr>
          <w:rFonts w:ascii="Verdana" w:hAnsi="Verdana"/>
          <w:sz w:val="20"/>
          <w:szCs w:val="20"/>
          <w:lang w:val="nl-BE"/>
        </w:rPr>
      </w:pPr>
    </w:p>
    <w:tbl>
      <w:tblPr>
        <w:tblStyle w:val="Grilledutableau"/>
        <w:tblW w:w="13036" w:type="dxa"/>
        <w:tblLook w:val="06A0" w:firstRow="1" w:lastRow="0" w:firstColumn="1" w:lastColumn="0" w:noHBand="1" w:noVBand="1"/>
      </w:tblPr>
      <w:tblGrid>
        <w:gridCol w:w="1838"/>
        <w:gridCol w:w="11198"/>
      </w:tblGrid>
      <w:tr w:rsidR="002B0CA6" w:rsidRPr="0038626C" w14:paraId="7A9D4A78" w14:textId="77777777" w:rsidTr="00422652">
        <w:tc>
          <w:tcPr>
            <w:tcW w:w="1838" w:type="dxa"/>
            <w:tcBorders>
              <w:top w:val="single" w:sz="4" w:space="0" w:color="auto"/>
              <w:left w:val="single" w:sz="4" w:space="0" w:color="auto"/>
              <w:bottom w:val="single" w:sz="4" w:space="0" w:color="auto"/>
              <w:right w:val="single" w:sz="4" w:space="0" w:color="auto"/>
            </w:tcBorders>
            <w:hideMark/>
          </w:tcPr>
          <w:p w14:paraId="6DB507CE" w14:textId="77777777" w:rsidR="002B0CA6" w:rsidRPr="002B0CA6" w:rsidRDefault="0084510E" w:rsidP="002B0CA6">
            <w:pPr>
              <w:rPr>
                <w:rFonts w:ascii="Verdana" w:hAnsi="Verdana"/>
                <w:b/>
                <w:bCs/>
                <w:sz w:val="20"/>
                <w:szCs w:val="20"/>
                <w:lang w:val="fr-BE"/>
              </w:rPr>
            </w:pPr>
            <w:proofErr w:type="spellStart"/>
            <w:r>
              <w:rPr>
                <w:rFonts w:ascii="Verdana" w:hAnsi="Verdana"/>
                <w:b/>
                <w:bCs/>
                <w:sz w:val="20"/>
                <w:szCs w:val="20"/>
                <w:lang w:val="fr-BE"/>
              </w:rPr>
              <w:t>Toevoeging</w:t>
            </w:r>
            <w:proofErr w:type="spellEnd"/>
            <w:r w:rsidR="002B0CA6" w:rsidRPr="002B0CA6">
              <w:rPr>
                <w:rFonts w:ascii="Verdana" w:hAnsi="Verdana"/>
                <w:b/>
                <w:bCs/>
                <w:sz w:val="20"/>
                <w:szCs w:val="20"/>
                <w:lang w:val="fr-BE"/>
              </w:rPr>
              <w:t xml:space="preserve"> 1</w:t>
            </w:r>
          </w:p>
        </w:tc>
        <w:tc>
          <w:tcPr>
            <w:tcW w:w="11198" w:type="dxa"/>
            <w:tcBorders>
              <w:top w:val="single" w:sz="4" w:space="0" w:color="auto"/>
              <w:left w:val="single" w:sz="4" w:space="0" w:color="auto"/>
              <w:bottom w:val="single" w:sz="4" w:space="0" w:color="auto"/>
              <w:right w:val="single" w:sz="4" w:space="0" w:color="auto"/>
            </w:tcBorders>
            <w:hideMark/>
          </w:tcPr>
          <w:p w14:paraId="54F94A1E" w14:textId="77777777" w:rsidR="002B0CA6" w:rsidRPr="0084510E" w:rsidRDefault="0084510E" w:rsidP="002B0CA6">
            <w:pPr>
              <w:rPr>
                <w:rFonts w:ascii="Verdana" w:hAnsi="Verdana"/>
                <w:b/>
                <w:bCs/>
                <w:sz w:val="20"/>
                <w:szCs w:val="20"/>
                <w:lang w:val="nl-BE"/>
              </w:rPr>
            </w:pPr>
            <w:r w:rsidRPr="0084510E">
              <w:rPr>
                <w:rFonts w:ascii="Verdana" w:hAnsi="Verdana"/>
                <w:b/>
                <w:bCs/>
                <w:sz w:val="20"/>
                <w:szCs w:val="20"/>
                <w:lang w:val="nl-BE"/>
              </w:rPr>
              <w:t>Andere onderwerpen die niet in de “List of Issues” zijn opgenomen, maar die het BDF graag behandeld zou zien</w:t>
            </w:r>
          </w:p>
        </w:tc>
      </w:tr>
      <w:tr w:rsidR="002B0CA6" w:rsidRPr="001F4386" w14:paraId="0B83D3F3" w14:textId="77777777" w:rsidTr="00422652">
        <w:tc>
          <w:tcPr>
            <w:tcW w:w="1838" w:type="dxa"/>
            <w:tcBorders>
              <w:top w:val="single" w:sz="4" w:space="0" w:color="auto"/>
              <w:left w:val="single" w:sz="4" w:space="0" w:color="auto"/>
              <w:bottom w:val="single" w:sz="4" w:space="0" w:color="auto"/>
              <w:right w:val="single" w:sz="4" w:space="0" w:color="auto"/>
            </w:tcBorders>
          </w:tcPr>
          <w:p w14:paraId="7F3EDB2C" w14:textId="4D55A749" w:rsidR="002B0CA6" w:rsidRPr="0084510E" w:rsidRDefault="002776C4" w:rsidP="002B0CA6">
            <w:pPr>
              <w:rPr>
                <w:rFonts w:ascii="Verdana" w:hAnsi="Verdana"/>
                <w:sz w:val="20"/>
                <w:szCs w:val="20"/>
                <w:lang w:val="nl-BE"/>
              </w:rPr>
            </w:pPr>
            <w:r>
              <w:rPr>
                <w:rFonts w:ascii="Verdana" w:hAnsi="Verdana"/>
                <w:sz w:val="20"/>
                <w:szCs w:val="20"/>
                <w:lang w:val="nl-BE"/>
              </w:rPr>
              <w:t>Secretariaat</w:t>
            </w:r>
          </w:p>
        </w:tc>
        <w:tc>
          <w:tcPr>
            <w:tcW w:w="11198" w:type="dxa"/>
            <w:tcBorders>
              <w:top w:val="single" w:sz="4" w:space="0" w:color="auto"/>
              <w:left w:val="single" w:sz="4" w:space="0" w:color="auto"/>
              <w:bottom w:val="single" w:sz="4" w:space="0" w:color="auto"/>
              <w:right w:val="single" w:sz="4" w:space="0" w:color="auto"/>
            </w:tcBorders>
          </w:tcPr>
          <w:p w14:paraId="538C2A75" w14:textId="2BC440C9" w:rsidR="002776C4" w:rsidRDefault="002776C4" w:rsidP="002776C4">
            <w:pPr>
              <w:rPr>
                <w:rFonts w:ascii="Verdana" w:hAnsi="Verdana"/>
                <w:sz w:val="20"/>
                <w:szCs w:val="20"/>
                <w:lang w:val="nl-BE"/>
              </w:rPr>
            </w:pPr>
            <w:r w:rsidRPr="002776C4">
              <w:rPr>
                <w:rFonts w:ascii="Verdana" w:hAnsi="Verdana"/>
                <w:sz w:val="20"/>
                <w:szCs w:val="20"/>
                <w:lang w:val="nl-BE"/>
              </w:rPr>
              <w:t>Het hebben van een adequate levensstandaard is essentieel voor de inclusie in de samenleving. De toenemende digitale oriëntatie van de Belgische samenleving is in dit opzicht bijzonder zorgwekkend.</w:t>
            </w:r>
          </w:p>
          <w:p w14:paraId="22F6350A" w14:textId="77777777" w:rsidR="002776C4" w:rsidRPr="002776C4" w:rsidRDefault="002776C4" w:rsidP="002776C4">
            <w:pPr>
              <w:rPr>
                <w:rFonts w:ascii="Verdana" w:hAnsi="Verdana"/>
                <w:sz w:val="20"/>
                <w:szCs w:val="20"/>
                <w:lang w:val="nl-BE"/>
              </w:rPr>
            </w:pPr>
          </w:p>
          <w:p w14:paraId="3B9705BF" w14:textId="77777777" w:rsidR="002B0CA6" w:rsidRDefault="002776C4" w:rsidP="002776C4">
            <w:pPr>
              <w:rPr>
                <w:rFonts w:ascii="Verdana" w:hAnsi="Verdana"/>
                <w:sz w:val="20"/>
                <w:szCs w:val="20"/>
                <w:lang w:val="nl-BE"/>
              </w:rPr>
            </w:pPr>
            <w:r w:rsidRPr="002776C4">
              <w:rPr>
                <w:rFonts w:ascii="Verdana" w:hAnsi="Verdana"/>
                <w:sz w:val="20"/>
                <w:szCs w:val="20"/>
                <w:lang w:val="nl-BE"/>
              </w:rPr>
              <w:lastRenderedPageBreak/>
              <w:t xml:space="preserve">Getuigenis: </w:t>
            </w:r>
            <w:r w:rsidRPr="002776C4">
              <w:rPr>
                <w:rFonts w:ascii="Verdana" w:hAnsi="Verdana"/>
                <w:i/>
                <w:iCs/>
                <w:sz w:val="20"/>
                <w:szCs w:val="20"/>
                <w:lang w:val="nl-BE"/>
              </w:rPr>
              <w:t>Laatst was mijn ketel kapot. Ik heb 6 verwarmingsmonteurs gebeld. Ze zeiden me allemaal dat ik een e-mail moest sturen om mijn reparatieverzoek in te dienen. Als ik ze vertel dat ik visueel gehandicapt ben en dat ik niet weet hoe ik een computer moet gebruiken, antwoorden ze: "ah, we kunnen niet anders, mevrouw. "Een vriendin heeft me toen geholpen; haar man kende iemand die me kon komen helpen</w:t>
            </w:r>
            <w:r w:rsidRPr="002776C4">
              <w:rPr>
                <w:rFonts w:ascii="Verdana" w:hAnsi="Verdana"/>
                <w:sz w:val="20"/>
                <w:szCs w:val="20"/>
                <w:lang w:val="nl-BE"/>
              </w:rPr>
              <w:t xml:space="preserve"> (Renée, 72, visueel gehandicapt, geïsoleerd). (Koning Boudewijnstichting, Digitale inclusiebarometer 2020, p. 55).</w:t>
            </w:r>
          </w:p>
          <w:p w14:paraId="296B114F" w14:textId="65424D29" w:rsidR="002776C4" w:rsidRPr="0084510E" w:rsidRDefault="002776C4" w:rsidP="002776C4">
            <w:pPr>
              <w:rPr>
                <w:rFonts w:ascii="Verdana" w:hAnsi="Verdana"/>
                <w:sz w:val="20"/>
                <w:szCs w:val="20"/>
                <w:lang w:val="nl-BE"/>
              </w:rPr>
            </w:pPr>
          </w:p>
        </w:tc>
      </w:tr>
      <w:tr w:rsidR="0038626C" w:rsidRPr="001F4386" w14:paraId="24B32525" w14:textId="77777777" w:rsidTr="00422652">
        <w:tc>
          <w:tcPr>
            <w:tcW w:w="1838" w:type="dxa"/>
            <w:tcBorders>
              <w:top w:val="single" w:sz="4" w:space="0" w:color="auto"/>
              <w:left w:val="single" w:sz="4" w:space="0" w:color="auto"/>
              <w:bottom w:val="single" w:sz="4" w:space="0" w:color="auto"/>
              <w:right w:val="single" w:sz="4" w:space="0" w:color="auto"/>
            </w:tcBorders>
          </w:tcPr>
          <w:p w14:paraId="03ECAEA4" w14:textId="40CED0C5" w:rsidR="0038626C" w:rsidRDefault="0038626C" w:rsidP="0038626C">
            <w:pPr>
              <w:rPr>
                <w:rFonts w:ascii="Verdana" w:hAnsi="Verdana"/>
                <w:sz w:val="20"/>
                <w:szCs w:val="20"/>
                <w:lang w:val="nl-BE"/>
              </w:rPr>
            </w:pPr>
            <w:r>
              <w:rPr>
                <w:rFonts w:cstheme="minorHAnsi"/>
                <w:color w:val="C00000"/>
                <w:lang w:val="fr-CH"/>
              </w:rPr>
              <w:lastRenderedPageBreak/>
              <w:t>Platform</w:t>
            </w:r>
          </w:p>
        </w:tc>
        <w:tc>
          <w:tcPr>
            <w:tcW w:w="11198" w:type="dxa"/>
            <w:tcBorders>
              <w:top w:val="single" w:sz="4" w:space="0" w:color="auto"/>
              <w:left w:val="single" w:sz="4" w:space="0" w:color="auto"/>
              <w:bottom w:val="single" w:sz="4" w:space="0" w:color="auto"/>
              <w:right w:val="single" w:sz="4" w:space="0" w:color="auto"/>
            </w:tcBorders>
          </w:tcPr>
          <w:p w14:paraId="41819B00" w14:textId="77777777" w:rsidR="0038626C" w:rsidRDefault="0038626C" w:rsidP="0038626C">
            <w:pPr>
              <w:pStyle w:val="Paragraphedeliste"/>
              <w:ind w:left="0"/>
              <w:contextualSpacing w:val="0"/>
              <w:rPr>
                <w:rFonts w:ascii="Verdana" w:hAnsi="Verdana"/>
                <w:b/>
                <w:color w:val="C00000"/>
                <w:sz w:val="20"/>
                <w:szCs w:val="20"/>
                <w:lang w:val="nl-NL"/>
              </w:rPr>
            </w:pPr>
            <w:r w:rsidRPr="0097022C">
              <w:rPr>
                <w:rFonts w:ascii="Verdana" w:hAnsi="Verdana"/>
                <w:b/>
                <w:color w:val="C00000"/>
                <w:sz w:val="20"/>
                <w:szCs w:val="20"/>
                <w:lang w:val="nl-NL"/>
              </w:rPr>
              <w:t xml:space="preserve">In het verlengde van het laatste punt rond de automatisering van rechten: het systeem van automatisering staat of valt met het bezit van actuele en kwalitatieve gegevens, bv. rond het roerend en onroerend vermogen van burgers. Verder kan de automatisering enkel efficiënt zijn indien deze administratief vereenvoudigd wordt op vlak van datakoppeling en uitwisseling van gegevens. </w:t>
            </w:r>
          </w:p>
          <w:p w14:paraId="2424397A" w14:textId="77777777" w:rsidR="0038626C" w:rsidRPr="0097022C" w:rsidRDefault="0038626C" w:rsidP="0038626C">
            <w:pPr>
              <w:pStyle w:val="Paragraphedeliste"/>
              <w:ind w:left="0"/>
              <w:contextualSpacing w:val="0"/>
              <w:rPr>
                <w:rFonts w:ascii="Verdana" w:hAnsi="Verdana"/>
                <w:b/>
                <w:color w:val="C00000"/>
                <w:sz w:val="16"/>
                <w:szCs w:val="16"/>
                <w:lang w:val="nl-NL"/>
              </w:rPr>
            </w:pPr>
          </w:p>
          <w:p w14:paraId="1CBDB512" w14:textId="77777777" w:rsidR="0038626C" w:rsidRDefault="0038626C" w:rsidP="0038626C">
            <w:pPr>
              <w:pStyle w:val="Paragraphedeliste"/>
              <w:ind w:left="0"/>
              <w:contextualSpacing w:val="0"/>
              <w:rPr>
                <w:rFonts w:ascii="Verdana" w:hAnsi="Verdana"/>
                <w:b/>
                <w:color w:val="C00000"/>
                <w:sz w:val="20"/>
                <w:szCs w:val="20"/>
                <w:lang w:val="nl-NL"/>
              </w:rPr>
            </w:pPr>
            <w:r w:rsidRPr="0097022C">
              <w:rPr>
                <w:rFonts w:ascii="Verdana" w:hAnsi="Verdana"/>
                <w:b/>
                <w:color w:val="C00000"/>
                <w:sz w:val="20"/>
                <w:szCs w:val="20"/>
                <w:lang w:val="nl-NL"/>
              </w:rPr>
              <w:t>Ook bij de automatisering moet er rekening gehouden worden met de verschillende finaliteit van de diverse tegemoetkomingen.</w:t>
            </w:r>
          </w:p>
          <w:p w14:paraId="34D82C69" w14:textId="77777777" w:rsidR="0038626C" w:rsidRPr="0097022C" w:rsidRDefault="0038626C" w:rsidP="0038626C">
            <w:pPr>
              <w:pStyle w:val="Paragraphedeliste"/>
              <w:ind w:left="0"/>
              <w:contextualSpacing w:val="0"/>
              <w:rPr>
                <w:rFonts w:ascii="Verdana" w:hAnsi="Verdana"/>
                <w:b/>
                <w:color w:val="C00000"/>
                <w:sz w:val="16"/>
                <w:szCs w:val="16"/>
                <w:lang w:val="nl-NL"/>
              </w:rPr>
            </w:pPr>
          </w:p>
          <w:p w14:paraId="642C8CD0" w14:textId="77777777" w:rsidR="0038626C" w:rsidRDefault="0038626C" w:rsidP="0038626C">
            <w:pPr>
              <w:pStyle w:val="Paragraphedeliste"/>
              <w:ind w:left="0"/>
              <w:contextualSpacing w:val="0"/>
              <w:rPr>
                <w:rFonts w:ascii="Verdana" w:hAnsi="Verdana"/>
                <w:b/>
                <w:color w:val="C00000"/>
                <w:sz w:val="20"/>
                <w:szCs w:val="20"/>
                <w:lang w:val="nl-NL"/>
              </w:rPr>
            </w:pPr>
            <w:r w:rsidRPr="0097022C">
              <w:rPr>
                <w:rFonts w:ascii="Verdana" w:hAnsi="Verdana"/>
                <w:b/>
                <w:color w:val="C00000"/>
                <w:sz w:val="20"/>
                <w:szCs w:val="20"/>
                <w:lang w:val="nl-NL"/>
              </w:rPr>
              <w:t xml:space="preserve">Er moeten voldoende middelen vrijgemaakt worden voor de effectieve rechten toekenning. </w:t>
            </w:r>
          </w:p>
          <w:p w14:paraId="1C22EB25" w14:textId="77777777" w:rsidR="0038626C" w:rsidRPr="0097022C" w:rsidRDefault="0038626C" w:rsidP="0038626C">
            <w:pPr>
              <w:pStyle w:val="Paragraphedeliste"/>
              <w:ind w:left="0"/>
              <w:contextualSpacing w:val="0"/>
              <w:rPr>
                <w:rFonts w:ascii="Verdana" w:hAnsi="Verdana"/>
                <w:b/>
                <w:color w:val="C00000"/>
                <w:sz w:val="16"/>
                <w:szCs w:val="16"/>
                <w:lang w:val="nl-NL"/>
              </w:rPr>
            </w:pPr>
          </w:p>
          <w:p w14:paraId="02A3AD48" w14:textId="77777777" w:rsidR="0038626C" w:rsidRDefault="0038626C" w:rsidP="0038626C">
            <w:pPr>
              <w:pStyle w:val="Paragraphedeliste"/>
              <w:ind w:left="0"/>
              <w:contextualSpacing w:val="0"/>
              <w:rPr>
                <w:rFonts w:ascii="Verdana" w:hAnsi="Verdana"/>
                <w:b/>
                <w:color w:val="C00000"/>
                <w:sz w:val="20"/>
                <w:szCs w:val="20"/>
                <w:lang w:val="nl-NL"/>
              </w:rPr>
            </w:pPr>
            <w:r w:rsidRPr="0097022C">
              <w:rPr>
                <w:rFonts w:ascii="Verdana" w:hAnsi="Verdana"/>
                <w:b/>
                <w:color w:val="C00000"/>
                <w:sz w:val="20"/>
                <w:szCs w:val="20"/>
                <w:lang w:val="nl-NL"/>
              </w:rPr>
              <w:t>Er moeten instrumenten opgezet worden voor de monitoring van non-take up, zowel naar omvang als het profiel van personen die hun rechten niet opnemen.</w:t>
            </w:r>
          </w:p>
          <w:p w14:paraId="5C3B5788" w14:textId="77777777" w:rsidR="0038626C" w:rsidRPr="0097022C" w:rsidRDefault="0038626C" w:rsidP="0038626C">
            <w:pPr>
              <w:pStyle w:val="Paragraphedeliste"/>
              <w:ind w:left="0"/>
              <w:contextualSpacing w:val="0"/>
              <w:rPr>
                <w:rFonts w:ascii="Verdana" w:hAnsi="Verdana"/>
                <w:b/>
                <w:color w:val="C00000"/>
                <w:sz w:val="16"/>
                <w:szCs w:val="16"/>
                <w:lang w:val="nl-NL"/>
              </w:rPr>
            </w:pPr>
          </w:p>
          <w:p w14:paraId="6B99D4F9" w14:textId="77777777" w:rsidR="0038626C" w:rsidRPr="0097022C" w:rsidRDefault="0038626C" w:rsidP="0038626C">
            <w:pPr>
              <w:pStyle w:val="Paragraphedeliste"/>
              <w:ind w:left="0"/>
              <w:contextualSpacing w:val="0"/>
              <w:rPr>
                <w:rFonts w:ascii="Verdana" w:hAnsi="Verdana"/>
                <w:b/>
                <w:color w:val="C00000"/>
                <w:sz w:val="20"/>
                <w:szCs w:val="20"/>
                <w:lang w:val="nl-NL"/>
              </w:rPr>
            </w:pPr>
            <w:r w:rsidRPr="0097022C">
              <w:rPr>
                <w:rFonts w:ascii="Verdana" w:hAnsi="Verdana"/>
                <w:b/>
                <w:color w:val="C00000"/>
                <w:sz w:val="20"/>
                <w:szCs w:val="20"/>
                <w:lang w:val="nl-NL"/>
              </w:rPr>
              <w:t>Er moet een mogelijkheid blijven bestaan om zelf een dossier op te starten en een mogelijkheid op een individuele beoordeling. Dat ligt in lijn met de vereiste onder art. 22 (1) GDPR.</w:t>
            </w:r>
          </w:p>
          <w:p w14:paraId="078C39C4" w14:textId="77777777" w:rsidR="0038626C" w:rsidRDefault="0038626C" w:rsidP="0038626C">
            <w:pPr>
              <w:pStyle w:val="Paragraphedeliste"/>
              <w:ind w:left="0" w:firstLine="720"/>
              <w:contextualSpacing w:val="0"/>
              <w:rPr>
                <w:rFonts w:ascii="Verdana" w:hAnsi="Verdana"/>
                <w:bCs/>
                <w:color w:val="0070C0"/>
                <w:sz w:val="20"/>
                <w:szCs w:val="20"/>
                <w:lang w:val="nl-NL"/>
              </w:rPr>
            </w:pPr>
            <w:r w:rsidRPr="0097022C">
              <w:rPr>
                <w:rFonts w:ascii="Verdana" w:hAnsi="Verdana"/>
                <w:bCs/>
                <w:color w:val="0070C0"/>
                <w:sz w:val="20"/>
                <w:szCs w:val="20"/>
                <w:lang w:val="nl-NL"/>
              </w:rPr>
              <w:t xml:space="preserve">Link naar advies NHRPH, </w:t>
            </w:r>
            <w:proofErr w:type="spellStart"/>
            <w:r w:rsidRPr="0097022C">
              <w:rPr>
                <w:rFonts w:ascii="Verdana" w:hAnsi="Verdana"/>
                <w:bCs/>
                <w:color w:val="0070C0"/>
                <w:sz w:val="20"/>
                <w:szCs w:val="20"/>
                <w:lang w:val="nl-NL"/>
              </w:rPr>
              <w:t>blz</w:t>
            </w:r>
            <w:proofErr w:type="spellEnd"/>
            <w:r w:rsidRPr="0097022C">
              <w:rPr>
                <w:rFonts w:ascii="Verdana" w:hAnsi="Verdana"/>
                <w:bCs/>
                <w:color w:val="0070C0"/>
                <w:sz w:val="20"/>
                <w:szCs w:val="20"/>
                <w:lang w:val="nl-NL"/>
              </w:rPr>
              <w:t xml:space="preserve"> 8</w:t>
            </w:r>
          </w:p>
          <w:p w14:paraId="2990B77F" w14:textId="77777777" w:rsidR="0038626C" w:rsidRDefault="0038626C" w:rsidP="0038626C">
            <w:pPr>
              <w:pStyle w:val="Paragraphedeliste"/>
              <w:ind w:left="0" w:firstLine="720"/>
              <w:contextualSpacing w:val="0"/>
              <w:rPr>
                <w:rFonts w:ascii="Verdana" w:hAnsi="Verdana"/>
                <w:bCs/>
                <w:color w:val="0070C0"/>
                <w:sz w:val="20"/>
                <w:szCs w:val="20"/>
                <w:lang w:val="nl-NL"/>
              </w:rPr>
            </w:pPr>
          </w:p>
          <w:p w14:paraId="2FDC4BD2" w14:textId="6D4CCBFA" w:rsidR="0038626C" w:rsidRPr="0097022C" w:rsidRDefault="0038626C" w:rsidP="0038626C">
            <w:pPr>
              <w:pStyle w:val="Paragraphedeliste"/>
              <w:ind w:left="0" w:firstLine="720"/>
              <w:contextualSpacing w:val="0"/>
              <w:rPr>
                <w:rFonts w:ascii="Verdana" w:hAnsi="Verdana"/>
                <w:bCs/>
                <w:color w:val="0070C0"/>
                <w:sz w:val="20"/>
                <w:szCs w:val="20"/>
                <w:lang w:val="nl-NL"/>
              </w:rPr>
            </w:pPr>
            <w:r w:rsidRPr="0038626C">
              <w:rPr>
                <w:rFonts w:ascii="Verdana" w:hAnsi="Verdana"/>
                <w:bCs/>
                <w:color w:val="0070C0"/>
                <w:sz w:val="20"/>
                <w:szCs w:val="20"/>
                <w:highlight w:val="yellow"/>
                <w:lang w:val="nl-NL"/>
              </w:rPr>
              <w:t>Komt van art.1-4</w:t>
            </w:r>
          </w:p>
          <w:p w14:paraId="29F48586" w14:textId="77777777" w:rsidR="0038626C" w:rsidRPr="002776C4" w:rsidRDefault="0038626C" w:rsidP="0038626C">
            <w:pPr>
              <w:rPr>
                <w:rFonts w:ascii="Verdana" w:hAnsi="Verdana"/>
                <w:sz w:val="20"/>
                <w:szCs w:val="20"/>
                <w:lang w:val="nl-BE"/>
              </w:rPr>
            </w:pPr>
          </w:p>
        </w:tc>
      </w:tr>
      <w:tr w:rsidR="0038626C" w:rsidRPr="0038626C" w14:paraId="59FCEB0E" w14:textId="77777777" w:rsidTr="00422652">
        <w:tc>
          <w:tcPr>
            <w:tcW w:w="1838" w:type="dxa"/>
            <w:tcBorders>
              <w:top w:val="single" w:sz="4" w:space="0" w:color="auto"/>
              <w:left w:val="single" w:sz="4" w:space="0" w:color="auto"/>
              <w:bottom w:val="single" w:sz="4" w:space="0" w:color="auto"/>
              <w:right w:val="single" w:sz="4" w:space="0" w:color="auto"/>
            </w:tcBorders>
          </w:tcPr>
          <w:p w14:paraId="1FAF20B1" w14:textId="1BFA81F2" w:rsidR="0038626C" w:rsidRDefault="0038626C" w:rsidP="0038626C">
            <w:pPr>
              <w:rPr>
                <w:rFonts w:ascii="Verdana" w:hAnsi="Verdana"/>
                <w:sz w:val="20"/>
                <w:szCs w:val="20"/>
                <w:lang w:val="nl-BE"/>
              </w:rPr>
            </w:pPr>
            <w:r>
              <w:rPr>
                <w:rFonts w:cstheme="minorHAnsi"/>
                <w:color w:val="C00000"/>
                <w:lang w:val="fr-CH"/>
              </w:rPr>
              <w:t>Platform</w:t>
            </w:r>
          </w:p>
        </w:tc>
        <w:tc>
          <w:tcPr>
            <w:tcW w:w="11198" w:type="dxa"/>
            <w:tcBorders>
              <w:top w:val="single" w:sz="4" w:space="0" w:color="auto"/>
              <w:left w:val="single" w:sz="4" w:space="0" w:color="auto"/>
              <w:bottom w:val="single" w:sz="4" w:space="0" w:color="auto"/>
              <w:right w:val="single" w:sz="4" w:space="0" w:color="auto"/>
            </w:tcBorders>
          </w:tcPr>
          <w:p w14:paraId="6DDEAEF0" w14:textId="77777777" w:rsidR="0038626C" w:rsidRDefault="0038626C" w:rsidP="0038626C">
            <w:pPr>
              <w:pStyle w:val="Paragraphedeliste"/>
              <w:ind w:left="38"/>
              <w:contextualSpacing w:val="0"/>
              <w:rPr>
                <w:rFonts w:ascii="Verdana" w:hAnsi="Verdana"/>
                <w:b/>
                <w:color w:val="C00000"/>
                <w:sz w:val="20"/>
                <w:szCs w:val="20"/>
                <w:lang w:val="nl-NL"/>
              </w:rPr>
            </w:pPr>
            <w:r w:rsidRPr="00FA2F58">
              <w:rPr>
                <w:rFonts w:ascii="Verdana" w:hAnsi="Verdana"/>
                <w:b/>
                <w:color w:val="C00000"/>
                <w:sz w:val="20"/>
                <w:szCs w:val="20"/>
                <w:lang w:val="nl-NL"/>
              </w:rPr>
              <w:t xml:space="preserve">Inzake BELRAI als standaard methode: </w:t>
            </w:r>
            <w:r w:rsidRPr="00FA2F58">
              <w:rPr>
                <w:rFonts w:ascii="Verdana" w:hAnsi="Verdana"/>
                <w:b/>
                <w:color w:val="C00000"/>
                <w:sz w:val="20"/>
                <w:szCs w:val="20"/>
                <w:lang w:val="nl-NL"/>
              </w:rPr>
              <w:br/>
              <w:t>De adviesraden duiden op de inherente beperkingen van BELRAI die enkel de zorglast meet en niet het verlies aan zelfredzaamheid. De finaliteit (het meten van zorgnoden) is dus anders dan de doelstelling van rechtentoekenning</w:t>
            </w:r>
            <w:ins w:id="0" w:author="Duchenne Véronique" w:date="2023-03-28T22:16:00Z">
              <w:r w:rsidRPr="00FA2F58">
                <w:rPr>
                  <w:rFonts w:ascii="Verdana" w:hAnsi="Verdana"/>
                  <w:b/>
                  <w:color w:val="C00000"/>
                  <w:sz w:val="20"/>
                  <w:szCs w:val="20"/>
                  <w:lang w:val="nl-NL"/>
                </w:rPr>
                <w:t xml:space="preserve"> </w:t>
              </w:r>
            </w:ins>
            <w:r w:rsidRPr="00FA2F58">
              <w:rPr>
                <w:rFonts w:ascii="Verdana" w:hAnsi="Verdana"/>
                <w:b/>
                <w:color w:val="C00000"/>
                <w:sz w:val="20"/>
                <w:szCs w:val="20"/>
                <w:lang w:val="nl-NL"/>
              </w:rPr>
              <w:t xml:space="preserve">inzake het verlies aan zelfredzaamheid. Daarom verzoekt het platform uitdrukkelijk om de BELRAI niet als te gebruiken bij de standaardisering van de beoordeling van handicaps. </w:t>
            </w:r>
          </w:p>
          <w:p w14:paraId="12EA1C02" w14:textId="77777777" w:rsidR="0038626C" w:rsidRPr="00522AD2" w:rsidRDefault="0038626C" w:rsidP="0038626C">
            <w:pPr>
              <w:pStyle w:val="Paragraphedeliste"/>
              <w:ind w:left="38"/>
              <w:contextualSpacing w:val="0"/>
              <w:rPr>
                <w:rFonts w:ascii="Verdana" w:hAnsi="Verdana"/>
                <w:b/>
                <w:color w:val="C00000"/>
                <w:sz w:val="16"/>
                <w:szCs w:val="16"/>
                <w:lang w:val="nl-NL"/>
              </w:rPr>
            </w:pPr>
          </w:p>
          <w:p w14:paraId="3A414514" w14:textId="77777777" w:rsidR="0038626C" w:rsidRDefault="0038626C" w:rsidP="0038626C">
            <w:pPr>
              <w:pStyle w:val="Paragraphedeliste"/>
              <w:ind w:left="38"/>
              <w:contextualSpacing w:val="0"/>
              <w:rPr>
                <w:rFonts w:ascii="Verdana" w:hAnsi="Verdana"/>
                <w:b/>
                <w:color w:val="C00000"/>
                <w:sz w:val="20"/>
                <w:szCs w:val="20"/>
                <w:lang w:val="nl-NL"/>
              </w:rPr>
            </w:pPr>
            <w:r w:rsidRPr="00FA2F58">
              <w:rPr>
                <w:rFonts w:ascii="Verdana" w:hAnsi="Verdana"/>
                <w:b/>
                <w:color w:val="C00000"/>
                <w:sz w:val="20"/>
                <w:szCs w:val="20"/>
                <w:lang w:val="nl-NL"/>
              </w:rPr>
              <w:t xml:space="preserve">Te veel personen met een handicap lopen het risico om via BELRAI uit de boot te vallen. Het kan nooit de bedoeling zijn om rechten kwijt te raken na een inschaling door BELRAI, dat zou ingaan tegen het </w:t>
            </w:r>
            <w:proofErr w:type="spellStart"/>
            <w:r w:rsidRPr="00FA2F58">
              <w:rPr>
                <w:rFonts w:ascii="Verdana" w:hAnsi="Verdana"/>
                <w:b/>
                <w:i/>
                <w:iCs/>
                <w:color w:val="C00000"/>
                <w:sz w:val="20"/>
                <w:szCs w:val="20"/>
                <w:lang w:val="nl-NL"/>
              </w:rPr>
              <w:t>standstill</w:t>
            </w:r>
            <w:proofErr w:type="spellEnd"/>
            <w:r w:rsidRPr="00FA2F58">
              <w:rPr>
                <w:rFonts w:ascii="Verdana" w:hAnsi="Verdana"/>
                <w:b/>
                <w:color w:val="C00000"/>
                <w:sz w:val="20"/>
                <w:szCs w:val="20"/>
                <w:lang w:val="nl-NL"/>
              </w:rPr>
              <w:t>-beginsel van art. 23 GW.</w:t>
            </w:r>
          </w:p>
          <w:p w14:paraId="3977FFFB" w14:textId="77777777" w:rsidR="0038626C" w:rsidRDefault="0038626C" w:rsidP="0038626C">
            <w:pPr>
              <w:rPr>
                <w:rFonts w:ascii="Verdana" w:hAnsi="Verdana"/>
                <w:bCs/>
                <w:color w:val="0070C0"/>
                <w:sz w:val="20"/>
                <w:szCs w:val="20"/>
                <w:lang w:val="nl-NL"/>
              </w:rPr>
            </w:pPr>
            <w:r w:rsidRPr="0097022C">
              <w:rPr>
                <w:rFonts w:ascii="Verdana" w:hAnsi="Verdana"/>
                <w:bCs/>
                <w:color w:val="0070C0"/>
                <w:sz w:val="20"/>
                <w:szCs w:val="20"/>
                <w:lang w:val="nl-NL"/>
              </w:rPr>
              <w:t xml:space="preserve">Link naar advies NHRPH, </w:t>
            </w:r>
            <w:proofErr w:type="spellStart"/>
            <w:r w:rsidRPr="0097022C">
              <w:rPr>
                <w:rFonts w:ascii="Verdana" w:hAnsi="Verdana"/>
                <w:bCs/>
                <w:color w:val="0070C0"/>
                <w:sz w:val="20"/>
                <w:szCs w:val="20"/>
                <w:lang w:val="nl-NL"/>
              </w:rPr>
              <w:t>blz</w:t>
            </w:r>
            <w:proofErr w:type="spellEnd"/>
            <w:r w:rsidRPr="0097022C">
              <w:rPr>
                <w:rFonts w:ascii="Verdana" w:hAnsi="Verdana"/>
                <w:bCs/>
                <w:color w:val="0070C0"/>
                <w:sz w:val="20"/>
                <w:szCs w:val="20"/>
                <w:lang w:val="nl-NL"/>
              </w:rPr>
              <w:t xml:space="preserve"> 8</w:t>
            </w:r>
          </w:p>
          <w:p w14:paraId="6FA15FB4" w14:textId="4DB543BB" w:rsidR="0038626C" w:rsidRDefault="0038626C" w:rsidP="0038626C">
            <w:pPr>
              <w:rPr>
                <w:rFonts w:ascii="Verdana" w:hAnsi="Verdana"/>
                <w:bCs/>
                <w:color w:val="0070C0"/>
                <w:sz w:val="20"/>
                <w:szCs w:val="20"/>
                <w:lang w:val="nl-NL"/>
              </w:rPr>
            </w:pPr>
            <w:r>
              <w:rPr>
                <w:rFonts w:ascii="Verdana" w:hAnsi="Verdana"/>
                <w:bCs/>
                <w:color w:val="0070C0"/>
                <w:sz w:val="20"/>
                <w:szCs w:val="20"/>
                <w:lang w:val="nl-NL"/>
              </w:rPr>
              <w:t>Ko</w:t>
            </w:r>
            <w:r w:rsidRPr="0038626C">
              <w:rPr>
                <w:rFonts w:ascii="Verdana" w:hAnsi="Verdana"/>
                <w:bCs/>
                <w:color w:val="0070C0"/>
                <w:sz w:val="20"/>
                <w:szCs w:val="20"/>
                <w:highlight w:val="yellow"/>
                <w:lang w:val="nl-NL"/>
              </w:rPr>
              <w:t>mt van art.1-4</w:t>
            </w:r>
          </w:p>
          <w:p w14:paraId="1C85F461" w14:textId="7503EDA0" w:rsidR="0038626C" w:rsidRPr="002776C4" w:rsidRDefault="0038626C" w:rsidP="0038626C">
            <w:pPr>
              <w:rPr>
                <w:rFonts w:ascii="Verdana" w:hAnsi="Verdana"/>
                <w:sz w:val="20"/>
                <w:szCs w:val="20"/>
                <w:lang w:val="nl-BE"/>
              </w:rPr>
            </w:pPr>
          </w:p>
        </w:tc>
      </w:tr>
      <w:tr w:rsidR="0038626C" w:rsidRPr="0038626C" w14:paraId="3120B018" w14:textId="77777777" w:rsidTr="00422652">
        <w:tc>
          <w:tcPr>
            <w:tcW w:w="1838" w:type="dxa"/>
            <w:tcBorders>
              <w:top w:val="single" w:sz="4" w:space="0" w:color="auto"/>
              <w:left w:val="single" w:sz="4" w:space="0" w:color="auto"/>
              <w:bottom w:val="single" w:sz="4" w:space="0" w:color="auto"/>
              <w:right w:val="single" w:sz="4" w:space="0" w:color="auto"/>
            </w:tcBorders>
          </w:tcPr>
          <w:p w14:paraId="376AEC0F" w14:textId="1EAA8F4C" w:rsidR="0038626C" w:rsidRPr="009C42E7" w:rsidRDefault="0038626C" w:rsidP="0038626C">
            <w:pPr>
              <w:rPr>
                <w:rFonts w:ascii="Verdana" w:hAnsi="Verdana"/>
                <w:sz w:val="20"/>
                <w:szCs w:val="20"/>
                <w:lang w:val="nl-BE"/>
              </w:rPr>
            </w:pPr>
            <w:r>
              <w:rPr>
                <w:rFonts w:ascii="Verdana" w:hAnsi="Verdana"/>
                <w:sz w:val="20"/>
                <w:szCs w:val="20"/>
                <w:lang w:val="nl-BE"/>
              </w:rPr>
              <w:lastRenderedPageBreak/>
              <w:t>Platform</w:t>
            </w:r>
          </w:p>
        </w:tc>
        <w:tc>
          <w:tcPr>
            <w:tcW w:w="11198" w:type="dxa"/>
            <w:tcBorders>
              <w:top w:val="single" w:sz="4" w:space="0" w:color="auto"/>
              <w:left w:val="single" w:sz="4" w:space="0" w:color="auto"/>
              <w:bottom w:val="single" w:sz="4" w:space="0" w:color="auto"/>
              <w:right w:val="single" w:sz="4" w:space="0" w:color="auto"/>
            </w:tcBorders>
          </w:tcPr>
          <w:p w14:paraId="09CFBC03" w14:textId="77777777" w:rsidR="0038626C" w:rsidRDefault="0038626C" w:rsidP="0038626C">
            <w:pPr>
              <w:pStyle w:val="Paragraphedeliste"/>
              <w:ind w:left="38"/>
              <w:contextualSpacing w:val="0"/>
              <w:rPr>
                <w:rFonts w:ascii="Verdana" w:hAnsi="Verdana"/>
                <w:b/>
                <w:color w:val="C00000"/>
                <w:sz w:val="20"/>
                <w:szCs w:val="20"/>
                <w:lang w:val="nl-NL"/>
              </w:rPr>
            </w:pPr>
            <w:r w:rsidRPr="00AB32BE">
              <w:rPr>
                <w:rFonts w:ascii="Verdana" w:hAnsi="Verdana"/>
                <w:b/>
                <w:color w:val="C00000"/>
                <w:sz w:val="20"/>
                <w:szCs w:val="20"/>
                <w:lang w:val="nl-NL"/>
              </w:rPr>
              <w:t>Erkenningsprocedure:</w:t>
            </w:r>
            <w:r w:rsidRPr="00AB32BE">
              <w:rPr>
                <w:rFonts w:ascii="Verdana" w:hAnsi="Verdana"/>
                <w:b/>
                <w:color w:val="C00000"/>
                <w:sz w:val="20"/>
                <w:szCs w:val="20"/>
                <w:lang w:val="nl-NL"/>
              </w:rPr>
              <w:br/>
              <w:t>Het is belangrijk om de erkenningsprocedure, inclusief diagnostisch onderzoek, vlot en snel te laten verlopen, aangezien de zorgnoden gedurende het erkenningsproces niet gedekt worden door tegemoetkomingen en/of ondersteuning.</w:t>
            </w:r>
          </w:p>
          <w:p w14:paraId="016C7F88" w14:textId="77777777" w:rsidR="0038626C" w:rsidRPr="00AB32BE" w:rsidRDefault="0038626C" w:rsidP="0038626C">
            <w:pPr>
              <w:pStyle w:val="Paragraphedeliste"/>
              <w:ind w:left="38"/>
              <w:contextualSpacing w:val="0"/>
              <w:rPr>
                <w:rFonts w:ascii="Verdana" w:hAnsi="Verdana"/>
                <w:b/>
                <w:color w:val="C00000"/>
                <w:sz w:val="16"/>
                <w:szCs w:val="16"/>
                <w:lang w:val="nl-NL"/>
              </w:rPr>
            </w:pPr>
          </w:p>
          <w:p w14:paraId="3A653FFA" w14:textId="77777777" w:rsidR="0038626C" w:rsidRPr="00AB32BE" w:rsidRDefault="0038626C" w:rsidP="0038626C">
            <w:pPr>
              <w:pStyle w:val="Paragraphedeliste"/>
              <w:ind w:left="38"/>
              <w:contextualSpacing w:val="0"/>
              <w:rPr>
                <w:rFonts w:ascii="Verdana" w:hAnsi="Verdana"/>
                <w:b/>
                <w:color w:val="C00000"/>
                <w:sz w:val="20"/>
                <w:szCs w:val="20"/>
                <w:lang w:val="nl-NL"/>
              </w:rPr>
            </w:pPr>
            <w:r w:rsidRPr="00AB32BE">
              <w:rPr>
                <w:rFonts w:ascii="Verdana" w:hAnsi="Verdana"/>
                <w:b/>
                <w:color w:val="C00000"/>
                <w:sz w:val="20"/>
                <w:szCs w:val="20"/>
                <w:lang w:val="nl-NL"/>
              </w:rPr>
              <w:t>Gezien de lange wachtlijsten bij diagnostische centra, kunnen meer begoede gezinnen zich tot privé-diagnostiek wenden, maar dat is zeker niet mogelijk voor iedereen…</w:t>
            </w:r>
          </w:p>
          <w:p w14:paraId="59541CCE" w14:textId="77777777" w:rsidR="0038626C" w:rsidRDefault="0038626C" w:rsidP="0038626C">
            <w:pPr>
              <w:pStyle w:val="Paragraphedeliste"/>
              <w:ind w:left="747"/>
              <w:contextualSpacing w:val="0"/>
              <w:rPr>
                <w:rFonts w:ascii="Verdana" w:hAnsi="Verdana"/>
                <w:bCs/>
                <w:color w:val="0070C0"/>
                <w:sz w:val="20"/>
                <w:szCs w:val="20"/>
                <w:lang w:val="nl-NL"/>
              </w:rPr>
            </w:pPr>
            <w:r w:rsidRPr="0097022C">
              <w:rPr>
                <w:rFonts w:ascii="Verdana" w:hAnsi="Verdana"/>
                <w:bCs/>
                <w:color w:val="0070C0"/>
                <w:sz w:val="20"/>
                <w:szCs w:val="20"/>
                <w:lang w:val="nl-NL"/>
              </w:rPr>
              <w:t xml:space="preserve">Link naar advies NHRPH, </w:t>
            </w:r>
            <w:proofErr w:type="spellStart"/>
            <w:r w:rsidRPr="0097022C">
              <w:rPr>
                <w:rFonts w:ascii="Verdana" w:hAnsi="Verdana"/>
                <w:bCs/>
                <w:color w:val="0070C0"/>
                <w:sz w:val="20"/>
                <w:szCs w:val="20"/>
                <w:lang w:val="nl-NL"/>
              </w:rPr>
              <w:t>blz</w:t>
            </w:r>
            <w:proofErr w:type="spellEnd"/>
            <w:r w:rsidRPr="0097022C">
              <w:rPr>
                <w:rFonts w:ascii="Verdana" w:hAnsi="Verdana"/>
                <w:bCs/>
                <w:color w:val="0070C0"/>
                <w:sz w:val="20"/>
                <w:szCs w:val="20"/>
                <w:lang w:val="nl-NL"/>
              </w:rPr>
              <w:t xml:space="preserve"> 8</w:t>
            </w:r>
          </w:p>
          <w:p w14:paraId="2B3DE770" w14:textId="77777777" w:rsidR="0038626C" w:rsidRDefault="0038626C" w:rsidP="0038626C">
            <w:pPr>
              <w:rPr>
                <w:rFonts w:ascii="Verdana" w:hAnsi="Verdana"/>
                <w:bCs/>
                <w:color w:val="0070C0"/>
                <w:sz w:val="20"/>
                <w:szCs w:val="20"/>
                <w:lang w:val="nl-NL"/>
              </w:rPr>
            </w:pPr>
            <w:r>
              <w:rPr>
                <w:rFonts w:ascii="Verdana" w:hAnsi="Verdana"/>
                <w:bCs/>
                <w:color w:val="0070C0"/>
                <w:sz w:val="20"/>
                <w:szCs w:val="20"/>
                <w:lang w:val="nl-NL"/>
              </w:rPr>
              <w:t>Ko</w:t>
            </w:r>
            <w:r w:rsidRPr="0038626C">
              <w:rPr>
                <w:rFonts w:ascii="Verdana" w:hAnsi="Verdana"/>
                <w:bCs/>
                <w:color w:val="0070C0"/>
                <w:sz w:val="20"/>
                <w:szCs w:val="20"/>
                <w:highlight w:val="yellow"/>
                <w:lang w:val="nl-NL"/>
              </w:rPr>
              <w:t>mt van art.1-4</w:t>
            </w:r>
          </w:p>
          <w:p w14:paraId="1BEEBEF6" w14:textId="437883F4" w:rsidR="0038626C" w:rsidRPr="009C42E7" w:rsidRDefault="0038626C" w:rsidP="0038626C">
            <w:pPr>
              <w:rPr>
                <w:rFonts w:ascii="Verdana" w:hAnsi="Verdana"/>
                <w:sz w:val="20"/>
                <w:szCs w:val="20"/>
                <w:lang w:val="nl-BE"/>
              </w:rPr>
            </w:pPr>
          </w:p>
        </w:tc>
      </w:tr>
      <w:tr w:rsidR="0038626C" w:rsidRPr="009C42E7" w14:paraId="2A0B1089" w14:textId="77777777" w:rsidTr="00422652">
        <w:tc>
          <w:tcPr>
            <w:tcW w:w="1838" w:type="dxa"/>
            <w:tcBorders>
              <w:top w:val="single" w:sz="4" w:space="0" w:color="auto"/>
              <w:left w:val="single" w:sz="4" w:space="0" w:color="auto"/>
              <w:bottom w:val="single" w:sz="4" w:space="0" w:color="auto"/>
              <w:right w:val="single" w:sz="4" w:space="0" w:color="auto"/>
            </w:tcBorders>
          </w:tcPr>
          <w:p w14:paraId="78DECFF7" w14:textId="4A8BD19B" w:rsidR="0038626C" w:rsidRPr="009C42E7" w:rsidRDefault="0038626C" w:rsidP="0038626C">
            <w:pPr>
              <w:rPr>
                <w:rFonts w:ascii="Verdana" w:hAnsi="Verdana"/>
                <w:sz w:val="20"/>
                <w:szCs w:val="20"/>
                <w:u w:val="single"/>
                <w:lang w:val="nl-BE"/>
              </w:rPr>
            </w:pPr>
            <w:r w:rsidRPr="009C42E7">
              <w:rPr>
                <w:rFonts w:ascii="Verdana" w:hAnsi="Verdana"/>
                <w:sz w:val="20"/>
                <w:szCs w:val="20"/>
                <w:u w:val="single"/>
                <w:lang w:val="nl-BE"/>
              </w:rPr>
              <w:t>Anne Ketelaer</w:t>
            </w:r>
          </w:p>
          <w:p w14:paraId="3F4F2379" w14:textId="77777777" w:rsidR="0038626C" w:rsidRPr="009C42E7" w:rsidRDefault="0038626C" w:rsidP="0038626C">
            <w:pPr>
              <w:rPr>
                <w:rFonts w:ascii="Verdana" w:hAnsi="Verdana"/>
                <w:sz w:val="20"/>
                <w:szCs w:val="20"/>
                <w:u w:val="single"/>
                <w:lang w:val="nl-BE"/>
              </w:rPr>
            </w:pPr>
          </w:p>
          <w:p w14:paraId="740DD651" w14:textId="16DD3536" w:rsidR="0038626C" w:rsidRPr="009C42E7" w:rsidRDefault="0038626C" w:rsidP="0038626C">
            <w:pPr>
              <w:rPr>
                <w:rFonts w:ascii="Verdana" w:hAnsi="Verdana"/>
                <w:sz w:val="20"/>
                <w:szCs w:val="20"/>
                <w:u w:val="single"/>
                <w:lang w:val="nl-BE"/>
              </w:rPr>
            </w:pPr>
          </w:p>
        </w:tc>
        <w:tc>
          <w:tcPr>
            <w:tcW w:w="11198" w:type="dxa"/>
            <w:tcBorders>
              <w:top w:val="single" w:sz="4" w:space="0" w:color="auto"/>
              <w:left w:val="single" w:sz="4" w:space="0" w:color="auto"/>
              <w:bottom w:val="single" w:sz="4" w:space="0" w:color="auto"/>
              <w:right w:val="single" w:sz="4" w:space="0" w:color="auto"/>
            </w:tcBorders>
          </w:tcPr>
          <w:p w14:paraId="0C8616FA" w14:textId="77777777" w:rsidR="0038626C" w:rsidRPr="009C42E7" w:rsidRDefault="0038626C" w:rsidP="0038626C">
            <w:pPr>
              <w:rPr>
                <w:rFonts w:ascii="Verdana" w:hAnsi="Verdana"/>
                <w:sz w:val="20"/>
                <w:szCs w:val="20"/>
                <w:lang w:val="nl-BE"/>
              </w:rPr>
            </w:pPr>
            <w:r w:rsidRPr="009C42E7">
              <w:rPr>
                <w:rFonts w:ascii="Verdana" w:hAnsi="Verdana"/>
                <w:sz w:val="20"/>
                <w:szCs w:val="20"/>
                <w:lang w:val="nl-BE"/>
              </w:rPr>
              <w:t xml:space="preserve">Wet 1987 toelagen </w:t>
            </w:r>
          </w:p>
          <w:p w14:paraId="0F2C1E09" w14:textId="0AC290E1" w:rsidR="0038626C" w:rsidRPr="009C42E7" w:rsidRDefault="0038626C" w:rsidP="0038626C">
            <w:pPr>
              <w:rPr>
                <w:rFonts w:ascii="Verdana" w:hAnsi="Verdana"/>
                <w:sz w:val="20"/>
                <w:szCs w:val="20"/>
                <w:lang w:val="nl-BE"/>
              </w:rPr>
            </w:pPr>
            <w:r w:rsidRPr="009C42E7">
              <w:rPr>
                <w:rFonts w:ascii="Verdana" w:hAnsi="Verdana"/>
                <w:sz w:val="20"/>
                <w:szCs w:val="20"/>
                <w:lang w:val="nl-BE"/>
              </w:rPr>
              <w:t xml:space="preserve">Ter informatie is hier ook, vanaf de 28e minuut, de bijdrage van professor Isabelle Hachez van de </w:t>
            </w:r>
            <w:proofErr w:type="spellStart"/>
            <w:r w:rsidRPr="009C42E7">
              <w:rPr>
                <w:rFonts w:ascii="Verdana" w:hAnsi="Verdana"/>
                <w:sz w:val="20"/>
                <w:szCs w:val="20"/>
                <w:lang w:val="nl-BE"/>
              </w:rPr>
              <w:t>Université</w:t>
            </w:r>
            <w:proofErr w:type="spellEnd"/>
            <w:r w:rsidRPr="009C42E7">
              <w:rPr>
                <w:rFonts w:ascii="Verdana" w:hAnsi="Verdana"/>
                <w:sz w:val="20"/>
                <w:szCs w:val="20"/>
                <w:lang w:val="nl-BE"/>
              </w:rPr>
              <w:t xml:space="preserve"> Saint-Louis van Brussel (</w:t>
            </w:r>
            <w:proofErr w:type="spellStart"/>
            <w:r w:rsidRPr="009C42E7">
              <w:rPr>
                <w:rFonts w:ascii="Verdana" w:hAnsi="Verdana"/>
                <w:sz w:val="20"/>
                <w:szCs w:val="20"/>
                <w:lang w:val="nl-BE"/>
              </w:rPr>
              <w:t>AutonomiCap</w:t>
            </w:r>
            <w:proofErr w:type="spellEnd"/>
            <w:r w:rsidRPr="009C42E7">
              <w:rPr>
                <w:rFonts w:ascii="Verdana" w:hAnsi="Verdana"/>
                <w:sz w:val="20"/>
                <w:szCs w:val="20"/>
                <w:lang w:val="nl-BE"/>
              </w:rPr>
              <w:t xml:space="preserve">-project), in het bijzonder met betrekking tot het UNCRPD. </w:t>
            </w:r>
          </w:p>
          <w:p w14:paraId="653CB358" w14:textId="77777777" w:rsidR="0038626C" w:rsidRPr="009C42E7" w:rsidRDefault="0038626C" w:rsidP="0038626C">
            <w:pPr>
              <w:rPr>
                <w:rFonts w:ascii="Verdana" w:hAnsi="Verdana"/>
                <w:sz w:val="20"/>
                <w:szCs w:val="20"/>
                <w:lang w:val="nl-BE"/>
              </w:rPr>
            </w:pPr>
          </w:p>
          <w:p w14:paraId="2A88EF00" w14:textId="1E7BB45A" w:rsidR="0038626C" w:rsidRPr="009C42E7" w:rsidRDefault="0038626C" w:rsidP="0038626C">
            <w:pPr>
              <w:rPr>
                <w:rFonts w:ascii="Verdana" w:hAnsi="Verdana"/>
                <w:sz w:val="20"/>
                <w:szCs w:val="20"/>
                <w:lang w:val="nl-BE"/>
              </w:rPr>
            </w:pPr>
            <w:r w:rsidRPr="009C42E7">
              <w:rPr>
                <w:rFonts w:ascii="Verdana" w:hAnsi="Verdana"/>
                <w:sz w:val="20"/>
                <w:szCs w:val="20"/>
                <w:lang w:val="nl-BE"/>
              </w:rPr>
              <w:t>Zij herinnerde eraan dat dit Verdrag juridisch bindend is, maar wees er tevens op dat de federale wetgeving van 27/02/1987 betreffende de IVT en II (federale uitkeringen voor personen met een handicap) vaak wordt bekritiseerd als archaïsch en nog niet in overeenstemming met het Gehandicaptenverdrag. Hetzelfde geldt voor de wet van 1990 betreffende de collocatie en de internering van geesteszieken.</w:t>
            </w:r>
          </w:p>
          <w:p w14:paraId="5F0951BB" w14:textId="77777777" w:rsidR="0038626C" w:rsidRPr="009C42E7" w:rsidRDefault="0038626C" w:rsidP="0038626C">
            <w:pPr>
              <w:rPr>
                <w:rFonts w:ascii="Verdana" w:hAnsi="Verdana"/>
                <w:sz w:val="20"/>
                <w:szCs w:val="20"/>
                <w:lang w:val="nl-BE"/>
              </w:rPr>
            </w:pPr>
          </w:p>
          <w:p w14:paraId="6245A186" w14:textId="77777777" w:rsidR="0038626C" w:rsidRPr="009C42E7" w:rsidRDefault="0038626C" w:rsidP="0038626C">
            <w:pPr>
              <w:rPr>
                <w:rFonts w:ascii="Verdana" w:hAnsi="Verdana"/>
                <w:sz w:val="20"/>
                <w:szCs w:val="20"/>
                <w:lang w:val="nl-BE"/>
              </w:rPr>
            </w:pPr>
            <w:r w:rsidRPr="009C42E7">
              <w:rPr>
                <w:rFonts w:ascii="Verdana" w:hAnsi="Verdana"/>
                <w:sz w:val="20"/>
                <w:szCs w:val="20"/>
                <w:lang w:val="nl-BE"/>
              </w:rPr>
              <w:t>Het audioprogramma:</w:t>
            </w:r>
          </w:p>
          <w:p w14:paraId="2452794F" w14:textId="077CE348" w:rsidR="0038626C" w:rsidRPr="009C42E7" w:rsidRDefault="0038626C" w:rsidP="0038626C">
            <w:pPr>
              <w:rPr>
                <w:rFonts w:ascii="Verdana" w:hAnsi="Verdana"/>
                <w:color w:val="4472C4" w:themeColor="accent1"/>
                <w:sz w:val="20"/>
                <w:szCs w:val="20"/>
                <w:lang w:val="nl-BE"/>
              </w:rPr>
            </w:pPr>
            <w:hyperlink r:id="rId11" w:history="1">
              <w:r w:rsidRPr="009C42E7">
                <w:rPr>
                  <w:rStyle w:val="Lienhypertexte"/>
                  <w:rFonts w:ascii="Verdana" w:hAnsi="Verdana"/>
                  <w:color w:val="4472C4" w:themeColor="accent1"/>
                  <w:sz w:val="20"/>
                  <w:szCs w:val="20"/>
                  <w:lang w:val="nl-BE"/>
                </w:rPr>
                <w:t>https://www.rtbf.be/auvio/detail_les-eclaireurs?id=2711690</w:t>
              </w:r>
            </w:hyperlink>
            <w:r w:rsidRPr="009C42E7">
              <w:rPr>
                <w:rFonts w:ascii="Verdana" w:hAnsi="Verdana"/>
                <w:color w:val="4472C4" w:themeColor="accent1"/>
                <w:sz w:val="20"/>
                <w:szCs w:val="20"/>
                <w:lang w:val="nl-BE"/>
              </w:rPr>
              <w:t xml:space="preserve"> </w:t>
            </w:r>
          </w:p>
          <w:p w14:paraId="2D1113F5" w14:textId="77777777" w:rsidR="0038626C" w:rsidRPr="009C42E7" w:rsidRDefault="0038626C" w:rsidP="0038626C">
            <w:pPr>
              <w:rPr>
                <w:rFonts w:ascii="Verdana" w:hAnsi="Verdana"/>
                <w:sz w:val="20"/>
                <w:szCs w:val="20"/>
                <w:lang w:val="nl-BE"/>
              </w:rPr>
            </w:pPr>
          </w:p>
          <w:p w14:paraId="0B048732" w14:textId="77777777" w:rsidR="0038626C" w:rsidRPr="009C42E7" w:rsidRDefault="0038626C" w:rsidP="0038626C">
            <w:pPr>
              <w:rPr>
                <w:rFonts w:ascii="Verdana" w:hAnsi="Verdana"/>
                <w:sz w:val="20"/>
                <w:szCs w:val="20"/>
                <w:lang w:val="nl-BE"/>
              </w:rPr>
            </w:pPr>
            <w:r w:rsidRPr="009C42E7">
              <w:rPr>
                <w:rFonts w:ascii="Verdana" w:hAnsi="Verdana"/>
                <w:sz w:val="20"/>
                <w:szCs w:val="20"/>
                <w:lang w:val="nl-BE"/>
              </w:rPr>
              <w:t xml:space="preserve">en de bijbehorende presentatie </w:t>
            </w:r>
          </w:p>
          <w:p w14:paraId="5F9B652C" w14:textId="384B061F" w:rsidR="0038626C" w:rsidRPr="009C42E7" w:rsidRDefault="0038626C" w:rsidP="0038626C">
            <w:pPr>
              <w:rPr>
                <w:rStyle w:val="Lienhypertexte"/>
                <w:rFonts w:ascii="Verdana" w:hAnsi="Verdana"/>
                <w:color w:val="4472C4" w:themeColor="accent1"/>
                <w:sz w:val="20"/>
                <w:szCs w:val="20"/>
                <w:lang w:val="nl-BE"/>
              </w:rPr>
            </w:pPr>
            <w:hyperlink r:id="rId12" w:history="1">
              <w:r w:rsidRPr="009C42E7">
                <w:rPr>
                  <w:rStyle w:val="Lienhypertexte"/>
                  <w:rFonts w:ascii="Verdana" w:hAnsi="Verdana"/>
                  <w:color w:val="4472C4" w:themeColor="accent1"/>
                  <w:sz w:val="20"/>
                  <w:szCs w:val="20"/>
                  <w:lang w:val="nl-BE"/>
                </w:rPr>
                <w:t>https://www.rtbf.be/lapremiere/article/detail_autonomicap-wittert-deux-projets-d-envergure?id=10646219</w:t>
              </w:r>
            </w:hyperlink>
          </w:p>
          <w:p w14:paraId="31369460" w14:textId="15E6FACC" w:rsidR="0038626C" w:rsidRPr="009C42E7" w:rsidRDefault="0038626C" w:rsidP="0038626C">
            <w:pPr>
              <w:rPr>
                <w:rStyle w:val="Lienhypertexte"/>
                <w:rFonts w:ascii="Verdana" w:hAnsi="Verdana"/>
                <w:color w:val="auto"/>
                <w:sz w:val="20"/>
                <w:szCs w:val="20"/>
                <w:lang w:val="nl-BE"/>
              </w:rPr>
            </w:pPr>
          </w:p>
          <w:p w14:paraId="5930285E" w14:textId="27898A32" w:rsidR="0038626C" w:rsidRPr="009C42E7" w:rsidRDefault="0038626C" w:rsidP="0038626C">
            <w:pPr>
              <w:rPr>
                <w:rFonts w:ascii="Verdana" w:hAnsi="Verdana"/>
                <w:sz w:val="20"/>
                <w:szCs w:val="20"/>
                <w:lang w:val="nl-BE"/>
              </w:rPr>
            </w:pPr>
            <w:proofErr w:type="spellStart"/>
            <w:r w:rsidRPr="009C42E7">
              <w:rPr>
                <w:highlight w:val="yellow"/>
              </w:rPr>
              <w:t>Hier</w:t>
            </w:r>
            <w:proofErr w:type="spellEnd"/>
            <w:r w:rsidRPr="009C42E7">
              <w:rPr>
                <w:highlight w:val="yellow"/>
              </w:rPr>
              <w:t xml:space="preserve"> of in at.1-4 ?</w:t>
            </w:r>
          </w:p>
          <w:p w14:paraId="51E3C50B" w14:textId="2941E282" w:rsidR="0038626C" w:rsidRPr="009C42E7" w:rsidRDefault="0038626C" w:rsidP="0038626C">
            <w:pPr>
              <w:rPr>
                <w:rFonts w:ascii="Verdana" w:hAnsi="Verdana"/>
                <w:sz w:val="20"/>
                <w:szCs w:val="20"/>
                <w:lang w:val="nl-BE"/>
              </w:rPr>
            </w:pPr>
          </w:p>
        </w:tc>
      </w:tr>
      <w:tr w:rsidR="0038626C" w:rsidRPr="0038626C" w14:paraId="77F387DC" w14:textId="77777777" w:rsidTr="00422652">
        <w:tc>
          <w:tcPr>
            <w:tcW w:w="1838" w:type="dxa"/>
            <w:tcBorders>
              <w:top w:val="single" w:sz="4" w:space="0" w:color="auto"/>
              <w:left w:val="single" w:sz="4" w:space="0" w:color="auto"/>
              <w:bottom w:val="single" w:sz="4" w:space="0" w:color="auto"/>
              <w:right w:val="single" w:sz="4" w:space="0" w:color="auto"/>
            </w:tcBorders>
          </w:tcPr>
          <w:p w14:paraId="08A863CB" w14:textId="139F53A8" w:rsidR="0038626C" w:rsidRPr="009C42E7" w:rsidRDefault="0038626C" w:rsidP="0038626C">
            <w:pPr>
              <w:rPr>
                <w:rFonts w:cstheme="minorHAnsi"/>
                <w:u w:val="single"/>
                <w:lang w:val="fr-BE"/>
              </w:rPr>
            </w:pPr>
            <w:proofErr w:type="spellStart"/>
            <w:r w:rsidRPr="009C42E7">
              <w:rPr>
                <w:rFonts w:cstheme="minorHAnsi"/>
                <w:u w:val="single"/>
                <w:lang w:val="fr-BE"/>
              </w:rPr>
              <w:t>Secretariaat</w:t>
            </w:r>
            <w:proofErr w:type="spellEnd"/>
          </w:p>
        </w:tc>
        <w:tc>
          <w:tcPr>
            <w:tcW w:w="11198" w:type="dxa"/>
            <w:tcBorders>
              <w:top w:val="single" w:sz="4" w:space="0" w:color="auto"/>
              <w:left w:val="single" w:sz="4" w:space="0" w:color="auto"/>
              <w:bottom w:val="single" w:sz="4" w:space="0" w:color="auto"/>
              <w:right w:val="single" w:sz="4" w:space="0" w:color="auto"/>
            </w:tcBorders>
          </w:tcPr>
          <w:p w14:paraId="5FA38582" w14:textId="55E21D0E" w:rsidR="0038626C" w:rsidRPr="009C42E7" w:rsidRDefault="0038626C" w:rsidP="0038626C">
            <w:pPr>
              <w:ind w:left="36"/>
              <w:rPr>
                <w:rFonts w:cstheme="minorHAnsi"/>
                <w:color w:val="4472C4" w:themeColor="accent1"/>
                <w:lang w:val="nl-BE"/>
              </w:rPr>
            </w:pPr>
            <w:r w:rsidRPr="009C42E7">
              <w:rPr>
                <w:rFonts w:cstheme="minorHAnsi"/>
                <w:lang w:val="nl-BE"/>
              </w:rPr>
              <w:t xml:space="preserve">Arrest nr. 103/2020 van het Grondwettelijk Hof van 9 juli 2020 betreffende uitkeringen voor personen met een handicap. Op prejudiciële vraag van het Arbeidshof te Henegouwen heeft het Hof geoordeeld dat het behoud van de leeftijd van 21 jaar als spilleeftijd voor de overgang van verhoogde kinderbijslag naar uitkeringen voor personen met een handicap, hoewel de meerderjarigheidsleeftijd sinds 1990 reeds tot 18 jaar was verlaagd, discriminerend is voor personen met een handicap die meerderjarig zijn maar de leeftijd van 21 jaar nog niet hebben bereikt: In tegenstelling tot personen met een handicap van 21 jaar of ouder kunnen deze mensen geen ARR of AI aanvragen, ook al hebben zij bijna geen verdiencapaciteit of weinig zelfstandigheid. Ter ondersteuning van deze conclusie verwijst het Hof naar het VN-Verdrag inzake de rechten van personen met een handicap. Ook heeft zij geconstateerd dat het recht op sociale integratie </w:t>
            </w:r>
            <w:r w:rsidRPr="009C42E7">
              <w:rPr>
                <w:rFonts w:cstheme="minorHAnsi"/>
                <w:lang w:val="nl-BE"/>
              </w:rPr>
              <w:lastRenderedPageBreak/>
              <w:t xml:space="preserve">(destijds </w:t>
            </w:r>
            <w:proofErr w:type="spellStart"/>
            <w:r w:rsidRPr="009C42E7">
              <w:rPr>
                <w:rFonts w:cstheme="minorHAnsi"/>
                <w:lang w:val="nl-BE"/>
              </w:rPr>
              <w:t>minimex</w:t>
            </w:r>
            <w:proofErr w:type="spellEnd"/>
            <w:r w:rsidRPr="009C42E7">
              <w:rPr>
                <w:rFonts w:cstheme="minorHAnsi"/>
                <w:lang w:val="nl-BE"/>
              </w:rPr>
              <w:t>) in 1990 inderdaad is uitgebreid, toen de leeftijd om in aanmerking te komen voor het recht werd verlaagd van 21 naar 18 jaar.</w:t>
            </w:r>
          </w:p>
          <w:p w14:paraId="5DAE7776" w14:textId="221B1A19" w:rsidR="0038626C" w:rsidRPr="009C42E7" w:rsidRDefault="0038626C" w:rsidP="0038626C">
            <w:pPr>
              <w:ind w:left="886"/>
              <w:rPr>
                <w:rFonts w:cstheme="minorHAnsi"/>
                <w:color w:val="4472C4" w:themeColor="accent1"/>
                <w:lang w:val="nl-BE"/>
              </w:rPr>
            </w:pPr>
            <w:hyperlink r:id="rId13" w:history="1">
              <w:r w:rsidRPr="009C42E7">
                <w:rPr>
                  <w:rStyle w:val="Lienhypertexte"/>
                  <w:rFonts w:cstheme="minorHAnsi"/>
                  <w:color w:val="4472C4" w:themeColor="accent1"/>
                  <w:lang w:val="nl-BE"/>
                </w:rPr>
                <w:t>https://www.const-court.be/public/f/2020/2020-103f.pdf</w:t>
              </w:r>
            </w:hyperlink>
          </w:p>
          <w:p w14:paraId="6EBCABC8" w14:textId="77777777" w:rsidR="0038626C" w:rsidRPr="009C42E7" w:rsidRDefault="0038626C" w:rsidP="0038626C">
            <w:pPr>
              <w:ind w:left="886"/>
              <w:rPr>
                <w:rFonts w:cstheme="minorHAnsi"/>
                <w:lang w:val="nl-BE"/>
              </w:rPr>
            </w:pPr>
            <w:r w:rsidRPr="009C42E7">
              <w:rPr>
                <w:rFonts w:cstheme="minorHAnsi"/>
                <w:lang w:val="nl-BE"/>
              </w:rPr>
              <w:t>Uittreksel uit een e-mailwisseling van 19/04/2021 tussen VDE en Daniel Dumont, ULB, hoogleraar, directeur van de specialisatiemaster in sociaal recht</w:t>
            </w:r>
          </w:p>
          <w:p w14:paraId="222EC976" w14:textId="7BA7C850" w:rsidR="0038626C" w:rsidRPr="009C42E7" w:rsidRDefault="0038626C" w:rsidP="0038626C">
            <w:pPr>
              <w:ind w:left="886"/>
              <w:rPr>
                <w:rFonts w:cstheme="minorHAnsi"/>
                <w:lang w:val="nl-BE"/>
              </w:rPr>
            </w:pPr>
          </w:p>
        </w:tc>
      </w:tr>
      <w:tr w:rsidR="0038626C" w:rsidRPr="0038626C" w14:paraId="35CE022D" w14:textId="77777777" w:rsidTr="00422652">
        <w:tc>
          <w:tcPr>
            <w:tcW w:w="1838" w:type="dxa"/>
            <w:tcBorders>
              <w:top w:val="single" w:sz="4" w:space="0" w:color="auto"/>
              <w:left w:val="single" w:sz="4" w:space="0" w:color="auto"/>
              <w:bottom w:val="single" w:sz="4" w:space="0" w:color="auto"/>
              <w:right w:val="single" w:sz="4" w:space="0" w:color="auto"/>
            </w:tcBorders>
          </w:tcPr>
          <w:p w14:paraId="56C101B3" w14:textId="7912F114" w:rsidR="0038626C" w:rsidRPr="0034676E" w:rsidRDefault="0038626C" w:rsidP="0038626C">
            <w:pPr>
              <w:rPr>
                <w:rFonts w:cstheme="minorHAnsi"/>
                <w:b/>
                <w:bCs/>
                <w:color w:val="C00000"/>
                <w:u w:val="single"/>
                <w:lang w:val="fr-BE"/>
              </w:rPr>
            </w:pPr>
            <w:r w:rsidRPr="0034676E">
              <w:rPr>
                <w:rFonts w:cstheme="minorHAnsi"/>
                <w:b/>
                <w:bCs/>
                <w:color w:val="C00000"/>
                <w:u w:val="single"/>
                <w:lang w:val="fr-BE"/>
              </w:rPr>
              <w:lastRenderedPageBreak/>
              <w:t>Platform</w:t>
            </w:r>
          </w:p>
        </w:tc>
        <w:tc>
          <w:tcPr>
            <w:tcW w:w="11198" w:type="dxa"/>
            <w:tcBorders>
              <w:top w:val="single" w:sz="4" w:space="0" w:color="auto"/>
              <w:left w:val="single" w:sz="4" w:space="0" w:color="auto"/>
              <w:bottom w:val="single" w:sz="4" w:space="0" w:color="auto"/>
              <w:right w:val="single" w:sz="4" w:space="0" w:color="auto"/>
            </w:tcBorders>
          </w:tcPr>
          <w:p w14:paraId="6E7908AF" w14:textId="77777777" w:rsidR="0038626C" w:rsidRPr="0034676E" w:rsidRDefault="0038626C" w:rsidP="0038626C">
            <w:pPr>
              <w:ind w:left="36"/>
              <w:rPr>
                <w:rFonts w:ascii="Verdana" w:hAnsi="Verdana"/>
                <w:b/>
                <w:color w:val="C00000"/>
                <w:sz w:val="20"/>
                <w:szCs w:val="20"/>
                <w:lang w:val="nl-NL"/>
              </w:rPr>
            </w:pPr>
            <w:r w:rsidRPr="0034676E">
              <w:rPr>
                <w:rFonts w:ascii="Verdana" w:hAnsi="Verdana"/>
                <w:b/>
                <w:color w:val="C00000"/>
                <w:sz w:val="20"/>
                <w:szCs w:val="20"/>
                <w:lang w:val="nl-NL"/>
              </w:rPr>
              <w:t>Uitvoering wet verlaging leeftijd 21-18 jaar:</w:t>
            </w:r>
            <w:r w:rsidRPr="0034676E">
              <w:rPr>
                <w:rFonts w:ascii="Verdana" w:hAnsi="Verdana"/>
                <w:b/>
                <w:color w:val="C00000"/>
                <w:sz w:val="20"/>
                <w:szCs w:val="20"/>
                <w:lang w:val="nl-NL"/>
              </w:rPr>
              <w:br/>
              <w:t>Het Platform van adviesraden vindt dat de overheid automatisch de meest voordelige optie moet voorzien voor jongeren met een handicap en hun gezinnen, ongeacht of het gaat om de tegemoetkoming voor zorg gaat in de deelstaten (‘zorgtoeslag’ of aanvullende kinderbijslag) of de tegemoetkoming in het federale regime. Daarbij moet er rekening gehouden worden met de afgeleide rechten, studiebeurzen, fiscale statuten etc. Aan te raden is om de afgeleide rechten te behouden, ook bij een keuze voor het stelsel van de tegemoetkomingen (wet 1987).</w:t>
            </w:r>
          </w:p>
          <w:p w14:paraId="41BDB438" w14:textId="187C2A8C" w:rsidR="0038626C" w:rsidRPr="0034676E" w:rsidRDefault="0038626C" w:rsidP="0038626C">
            <w:pPr>
              <w:ind w:left="36"/>
              <w:rPr>
                <w:rFonts w:cstheme="minorHAnsi"/>
                <w:b/>
                <w:bCs/>
                <w:color w:val="4472C4" w:themeColor="accent1"/>
                <w:lang w:val="nl-BE"/>
              </w:rPr>
            </w:pPr>
            <w:hyperlink r:id="rId14" w:history="1">
              <w:r w:rsidRPr="0034676E">
                <w:rPr>
                  <w:rStyle w:val="Lienhypertexte"/>
                  <w:rFonts w:cstheme="minorHAnsi"/>
                  <w:b/>
                  <w:bCs/>
                  <w:color w:val="4472C4" w:themeColor="accent1"/>
                  <w:lang w:val="nl-BE"/>
                </w:rPr>
                <w:t>https://ph.belgium.be/nl/adviezen/advies-2023-03.html</w:t>
              </w:r>
            </w:hyperlink>
            <w:r w:rsidRPr="0034676E">
              <w:rPr>
                <w:rFonts w:cstheme="minorHAnsi"/>
                <w:b/>
                <w:bCs/>
                <w:color w:val="4472C4" w:themeColor="accent1"/>
                <w:lang w:val="nl-BE"/>
              </w:rPr>
              <w:t xml:space="preserve"> </w:t>
            </w:r>
          </w:p>
          <w:p w14:paraId="456B05E5" w14:textId="3C2DBD23" w:rsidR="0038626C" w:rsidRPr="0034676E" w:rsidRDefault="0038626C" w:rsidP="0038626C">
            <w:pPr>
              <w:ind w:left="36"/>
              <w:rPr>
                <w:rFonts w:cstheme="minorHAnsi"/>
                <w:b/>
                <w:bCs/>
                <w:color w:val="C00000"/>
                <w:lang w:val="nl-BE"/>
              </w:rPr>
            </w:pPr>
          </w:p>
        </w:tc>
      </w:tr>
      <w:tr w:rsidR="0038626C" w:rsidRPr="009C42E7" w14:paraId="4F5D26AA" w14:textId="77777777" w:rsidTr="00422652">
        <w:tc>
          <w:tcPr>
            <w:tcW w:w="1838" w:type="dxa"/>
            <w:tcBorders>
              <w:top w:val="single" w:sz="4" w:space="0" w:color="auto"/>
              <w:left w:val="single" w:sz="4" w:space="0" w:color="auto"/>
              <w:bottom w:val="single" w:sz="4" w:space="0" w:color="auto"/>
              <w:right w:val="single" w:sz="4" w:space="0" w:color="auto"/>
            </w:tcBorders>
          </w:tcPr>
          <w:p w14:paraId="4E67A949" w14:textId="4DC45F46" w:rsidR="0038626C" w:rsidRPr="009C42E7" w:rsidRDefault="0038626C" w:rsidP="0038626C">
            <w:pPr>
              <w:rPr>
                <w:rFonts w:cstheme="minorHAnsi"/>
                <w:u w:val="single"/>
                <w:lang w:val="fr-BE"/>
              </w:rPr>
            </w:pPr>
            <w:proofErr w:type="spellStart"/>
            <w:r w:rsidRPr="009C42E7">
              <w:rPr>
                <w:rFonts w:cstheme="minorHAnsi"/>
                <w:u w:val="single"/>
                <w:lang w:val="fr-BE"/>
              </w:rPr>
              <w:t>Secrétariaat</w:t>
            </w:r>
            <w:proofErr w:type="spellEnd"/>
          </w:p>
        </w:tc>
        <w:tc>
          <w:tcPr>
            <w:tcW w:w="11198" w:type="dxa"/>
            <w:tcBorders>
              <w:top w:val="single" w:sz="4" w:space="0" w:color="auto"/>
              <w:left w:val="single" w:sz="4" w:space="0" w:color="auto"/>
              <w:bottom w:val="single" w:sz="4" w:space="0" w:color="auto"/>
              <w:right w:val="single" w:sz="4" w:space="0" w:color="auto"/>
            </w:tcBorders>
          </w:tcPr>
          <w:p w14:paraId="3E366762" w14:textId="77777777" w:rsidR="0038626C" w:rsidRPr="009C42E7" w:rsidRDefault="0038626C" w:rsidP="0038626C">
            <w:pPr>
              <w:rPr>
                <w:rFonts w:cstheme="minorHAnsi"/>
                <w:lang w:val="nl-BE"/>
              </w:rPr>
            </w:pPr>
            <w:r w:rsidRPr="009C42E7">
              <w:rPr>
                <w:rFonts w:cstheme="minorHAnsi"/>
                <w:lang w:val="nl-BE"/>
              </w:rPr>
              <w:t>In Vlaanderen heeft het Persoonsvolgend budget veel mensen met een handicap hoop gegeven op het vlak van autonomie. Helaas zijn de budgetten niet toereikend en zijn er wachtlijsten ontstaan. Sommige mensen zullen 19 jaar moeten wachten op hun gepersonaliseerde budget!</w:t>
            </w:r>
          </w:p>
          <w:p w14:paraId="29AFC4EA" w14:textId="0248CEE9" w:rsidR="0038626C" w:rsidRPr="009C42E7" w:rsidRDefault="0038626C" w:rsidP="0038626C">
            <w:pPr>
              <w:ind w:left="743"/>
              <w:rPr>
                <w:color w:val="4472C4" w:themeColor="accent1"/>
                <w:lang w:val="nl-BE"/>
              </w:rPr>
            </w:pPr>
            <w:hyperlink r:id="rId15" w:history="1">
              <w:r w:rsidRPr="009C42E7">
                <w:rPr>
                  <w:rStyle w:val="Lienhypertexte"/>
                  <w:color w:val="4472C4" w:themeColor="accent1"/>
                  <w:lang w:val="nl-BE"/>
                </w:rPr>
                <w:t>https://www.vrt.be/vrtnws/nl/2020/09/08/waarom-de-wachtlijsten-in-de-gehandicaptenzorg-de-komende-jaren/</w:t>
              </w:r>
            </w:hyperlink>
          </w:p>
          <w:p w14:paraId="56B75D33" w14:textId="04BA016E" w:rsidR="0038626C" w:rsidRPr="009C42E7" w:rsidRDefault="0038626C" w:rsidP="0038626C">
            <w:pPr>
              <w:rPr>
                <w:rFonts w:cstheme="minorHAnsi"/>
                <w:lang w:val="nl-BE"/>
              </w:rPr>
            </w:pPr>
            <w:r w:rsidRPr="009C42E7">
              <w:rPr>
                <w:rFonts w:cstheme="minorHAnsi"/>
                <w:highlight w:val="yellow"/>
                <w:lang w:val="nl-BE"/>
              </w:rPr>
              <w:t>illustratie</w:t>
            </w:r>
          </w:p>
          <w:p w14:paraId="5722066B" w14:textId="13A25C30" w:rsidR="0038626C" w:rsidRPr="009C42E7" w:rsidRDefault="0038626C" w:rsidP="0038626C">
            <w:pPr>
              <w:rPr>
                <w:rFonts w:cstheme="minorHAnsi"/>
                <w:lang w:val="nl-BE"/>
              </w:rPr>
            </w:pPr>
          </w:p>
        </w:tc>
      </w:tr>
      <w:tr w:rsidR="0038626C" w:rsidRPr="0038626C" w14:paraId="77626688" w14:textId="77777777" w:rsidTr="00422652">
        <w:tc>
          <w:tcPr>
            <w:tcW w:w="1838" w:type="dxa"/>
            <w:tcBorders>
              <w:top w:val="single" w:sz="4" w:space="0" w:color="auto"/>
              <w:left w:val="single" w:sz="4" w:space="0" w:color="auto"/>
              <w:bottom w:val="single" w:sz="4" w:space="0" w:color="auto"/>
              <w:right w:val="single" w:sz="4" w:space="0" w:color="auto"/>
            </w:tcBorders>
          </w:tcPr>
          <w:p w14:paraId="40B28950" w14:textId="4D736D6D" w:rsidR="0038626C" w:rsidRPr="0081662F" w:rsidRDefault="0038626C" w:rsidP="0038626C">
            <w:pPr>
              <w:rPr>
                <w:rFonts w:cstheme="minorHAnsi"/>
                <w:b/>
                <w:bCs/>
                <w:color w:val="C00000"/>
                <w:u w:val="single"/>
                <w:lang w:val="fr-BE"/>
              </w:rPr>
            </w:pPr>
            <w:r w:rsidRPr="0081662F">
              <w:rPr>
                <w:rFonts w:cstheme="minorHAnsi"/>
                <w:b/>
                <w:bCs/>
                <w:color w:val="C00000"/>
                <w:u w:val="single"/>
                <w:lang w:val="fr-BE"/>
              </w:rPr>
              <w:t>Platform</w:t>
            </w:r>
          </w:p>
        </w:tc>
        <w:tc>
          <w:tcPr>
            <w:tcW w:w="11198" w:type="dxa"/>
            <w:tcBorders>
              <w:top w:val="single" w:sz="4" w:space="0" w:color="auto"/>
              <w:left w:val="single" w:sz="4" w:space="0" w:color="auto"/>
              <w:bottom w:val="single" w:sz="4" w:space="0" w:color="auto"/>
              <w:right w:val="single" w:sz="4" w:space="0" w:color="auto"/>
            </w:tcBorders>
          </w:tcPr>
          <w:p w14:paraId="5558BBE2" w14:textId="77777777" w:rsidR="0038626C" w:rsidRDefault="0038626C" w:rsidP="0038626C">
            <w:pPr>
              <w:rPr>
                <w:rFonts w:ascii="Verdana" w:hAnsi="Verdana"/>
                <w:b/>
                <w:bCs/>
                <w:color w:val="C00000"/>
                <w:sz w:val="20"/>
                <w:szCs w:val="20"/>
                <w:lang w:val="nl-NL"/>
              </w:rPr>
            </w:pPr>
            <w:r w:rsidRPr="0081662F">
              <w:rPr>
                <w:rFonts w:ascii="Verdana" w:hAnsi="Verdana"/>
                <w:b/>
                <w:bCs/>
                <w:color w:val="C00000"/>
                <w:sz w:val="20"/>
                <w:szCs w:val="20"/>
                <w:lang w:val="nl-NL"/>
              </w:rPr>
              <w:t>Verlaging met 28% van de IT voor personen in collectieve instellingen:</w:t>
            </w:r>
            <w:r w:rsidRPr="0081662F">
              <w:rPr>
                <w:rFonts w:ascii="Verdana" w:hAnsi="Verdana"/>
                <w:b/>
                <w:bCs/>
                <w:color w:val="C00000"/>
                <w:sz w:val="20"/>
                <w:szCs w:val="20"/>
                <w:lang w:val="nl-NL"/>
              </w:rPr>
              <w:br/>
              <w:t xml:space="preserve">Er moet rekening gehouden worden met de betaalbaarheid vanuit het perspectief van de woon- en </w:t>
            </w:r>
            <w:proofErr w:type="spellStart"/>
            <w:r w:rsidRPr="0081662F">
              <w:rPr>
                <w:rFonts w:ascii="Verdana" w:hAnsi="Verdana"/>
                <w:b/>
                <w:bCs/>
                <w:color w:val="C00000"/>
                <w:sz w:val="20"/>
                <w:szCs w:val="20"/>
                <w:lang w:val="nl-NL"/>
              </w:rPr>
              <w:t>leefkost</w:t>
            </w:r>
            <w:proofErr w:type="spellEnd"/>
            <w:r w:rsidRPr="0081662F">
              <w:rPr>
                <w:rFonts w:ascii="Verdana" w:hAnsi="Verdana"/>
                <w:b/>
                <w:bCs/>
                <w:color w:val="C00000"/>
                <w:sz w:val="20"/>
                <w:szCs w:val="20"/>
                <w:lang w:val="nl-NL"/>
              </w:rPr>
              <w:t xml:space="preserve"> van de gebruikers. Deze maatregel alleen zal de zware kosten niet ondervangen.</w:t>
            </w:r>
            <w:r w:rsidRPr="0081662F">
              <w:rPr>
                <w:rFonts w:ascii="Verdana" w:hAnsi="Verdana"/>
                <w:b/>
                <w:bCs/>
                <w:color w:val="C00000"/>
                <w:sz w:val="20"/>
                <w:szCs w:val="20"/>
                <w:lang w:val="nl-NL"/>
              </w:rPr>
              <w:br/>
            </w:r>
            <w:r w:rsidRPr="0081662F">
              <w:rPr>
                <w:rFonts w:ascii="Verdana" w:hAnsi="Verdana"/>
                <w:b/>
                <w:bCs/>
                <w:color w:val="C00000"/>
                <w:sz w:val="20"/>
                <w:szCs w:val="20"/>
                <w:lang w:val="nl-NL"/>
              </w:rPr>
              <w:br/>
              <w:t>De berekening van de woon- en zorgkosten door de instellingen moet gereguleerd worden en transparant zijn (openbaarheid).</w:t>
            </w:r>
            <w:r w:rsidRPr="0081662F">
              <w:rPr>
                <w:rFonts w:ascii="Verdana" w:hAnsi="Verdana"/>
                <w:b/>
                <w:bCs/>
                <w:color w:val="C00000"/>
                <w:sz w:val="20"/>
                <w:szCs w:val="20"/>
                <w:lang w:val="nl-NL"/>
              </w:rPr>
              <w:br/>
            </w:r>
            <w:r w:rsidRPr="0081662F">
              <w:rPr>
                <w:rFonts w:ascii="Verdana" w:hAnsi="Verdana"/>
                <w:b/>
                <w:bCs/>
                <w:color w:val="C00000"/>
                <w:sz w:val="20"/>
                <w:szCs w:val="20"/>
                <w:lang w:val="nl-NL"/>
              </w:rPr>
              <w:br/>
              <w:t>Er is een onderzoek nodig naar pistes om de betaalbaarheid te garanderen: bv. garanderen van de principes van sociaal huren in collectieve voorzieningen, tussenkomsten, …</w:t>
            </w:r>
          </w:p>
          <w:p w14:paraId="351EC3CD" w14:textId="77777777" w:rsidR="0038626C" w:rsidRPr="0034676E" w:rsidRDefault="0038626C" w:rsidP="0038626C">
            <w:pPr>
              <w:ind w:left="36"/>
              <w:rPr>
                <w:rFonts w:cstheme="minorHAnsi"/>
                <w:b/>
                <w:bCs/>
                <w:color w:val="4472C4" w:themeColor="accent1"/>
                <w:lang w:val="nl-BE"/>
              </w:rPr>
            </w:pPr>
            <w:hyperlink r:id="rId16" w:history="1">
              <w:r w:rsidRPr="0034676E">
                <w:rPr>
                  <w:rStyle w:val="Lienhypertexte"/>
                  <w:rFonts w:cstheme="minorHAnsi"/>
                  <w:b/>
                  <w:bCs/>
                  <w:color w:val="4472C4" w:themeColor="accent1"/>
                  <w:lang w:val="nl-BE"/>
                </w:rPr>
                <w:t>https://ph.belgium.be/nl/adviezen/advies-2023-03.html</w:t>
              </w:r>
            </w:hyperlink>
            <w:r w:rsidRPr="0034676E">
              <w:rPr>
                <w:rFonts w:cstheme="minorHAnsi"/>
                <w:b/>
                <w:bCs/>
                <w:color w:val="4472C4" w:themeColor="accent1"/>
                <w:lang w:val="nl-BE"/>
              </w:rPr>
              <w:t xml:space="preserve"> </w:t>
            </w:r>
          </w:p>
          <w:p w14:paraId="1C4AA9D7" w14:textId="1A3DF124" w:rsidR="0038626C" w:rsidRPr="0081662F" w:rsidRDefault="0038626C" w:rsidP="0038626C">
            <w:pPr>
              <w:rPr>
                <w:rFonts w:cstheme="minorHAnsi"/>
                <w:b/>
                <w:bCs/>
                <w:color w:val="C00000"/>
                <w:lang w:val="nl-BE"/>
              </w:rPr>
            </w:pPr>
          </w:p>
        </w:tc>
      </w:tr>
      <w:tr w:rsidR="0038626C" w:rsidRPr="0038626C" w14:paraId="7DD09A68" w14:textId="77777777" w:rsidTr="00422652">
        <w:tc>
          <w:tcPr>
            <w:tcW w:w="1838" w:type="dxa"/>
            <w:tcBorders>
              <w:top w:val="single" w:sz="4" w:space="0" w:color="auto"/>
              <w:left w:val="single" w:sz="4" w:space="0" w:color="auto"/>
              <w:bottom w:val="single" w:sz="4" w:space="0" w:color="auto"/>
              <w:right w:val="single" w:sz="4" w:space="0" w:color="auto"/>
            </w:tcBorders>
          </w:tcPr>
          <w:p w14:paraId="7D5D209F" w14:textId="0A94F08D" w:rsidR="0038626C" w:rsidRPr="00422652" w:rsidRDefault="0038626C" w:rsidP="0038626C">
            <w:pPr>
              <w:rPr>
                <w:rFonts w:cstheme="minorHAnsi"/>
                <w:b/>
                <w:bCs/>
                <w:color w:val="C00000"/>
                <w:u w:val="single"/>
                <w:lang w:val="fr-BE"/>
              </w:rPr>
            </w:pPr>
            <w:r w:rsidRPr="00422652">
              <w:rPr>
                <w:rFonts w:cstheme="minorHAnsi"/>
                <w:b/>
                <w:bCs/>
                <w:color w:val="C00000"/>
                <w:u w:val="single"/>
                <w:lang w:val="fr-BE"/>
              </w:rPr>
              <w:t>Platform</w:t>
            </w:r>
          </w:p>
        </w:tc>
        <w:tc>
          <w:tcPr>
            <w:tcW w:w="11198" w:type="dxa"/>
            <w:tcBorders>
              <w:top w:val="single" w:sz="4" w:space="0" w:color="auto"/>
              <w:left w:val="single" w:sz="4" w:space="0" w:color="auto"/>
              <w:bottom w:val="single" w:sz="4" w:space="0" w:color="auto"/>
              <w:right w:val="single" w:sz="4" w:space="0" w:color="auto"/>
            </w:tcBorders>
          </w:tcPr>
          <w:p w14:paraId="052EF81E" w14:textId="77777777" w:rsidR="0038626C" w:rsidRPr="00422652" w:rsidRDefault="0038626C" w:rsidP="0038626C">
            <w:pPr>
              <w:rPr>
                <w:rFonts w:ascii="Verdana" w:hAnsi="Verdana"/>
                <w:b/>
                <w:bCs/>
                <w:color w:val="C00000"/>
                <w:sz w:val="20"/>
                <w:szCs w:val="20"/>
                <w:lang w:val="nl-NL"/>
              </w:rPr>
            </w:pPr>
            <w:r w:rsidRPr="00422652">
              <w:rPr>
                <w:rFonts w:ascii="Verdana" w:hAnsi="Verdana"/>
                <w:b/>
                <w:bCs/>
                <w:color w:val="C00000"/>
                <w:sz w:val="20"/>
                <w:szCs w:val="20"/>
                <w:lang w:val="nl-NL"/>
              </w:rPr>
              <w:t>Het bedrag van het sociaal tarief telefonie en internet blijft te laag, zeker omdat sommige personen met een handicap absoluut nood hebben aan deze media.</w:t>
            </w:r>
          </w:p>
          <w:p w14:paraId="6F55D672" w14:textId="77777777" w:rsidR="0038626C" w:rsidRPr="0034676E" w:rsidRDefault="0038626C" w:rsidP="0038626C">
            <w:pPr>
              <w:ind w:left="36"/>
              <w:rPr>
                <w:rFonts w:cstheme="minorHAnsi"/>
                <w:b/>
                <w:bCs/>
                <w:color w:val="4472C4" w:themeColor="accent1"/>
                <w:lang w:val="nl-BE"/>
              </w:rPr>
            </w:pPr>
            <w:hyperlink r:id="rId17" w:history="1">
              <w:r w:rsidRPr="0034676E">
                <w:rPr>
                  <w:rStyle w:val="Lienhypertexte"/>
                  <w:rFonts w:cstheme="minorHAnsi"/>
                  <w:b/>
                  <w:bCs/>
                  <w:color w:val="4472C4" w:themeColor="accent1"/>
                  <w:lang w:val="nl-BE"/>
                </w:rPr>
                <w:t>https://ph.belgium.be/nl/adviezen/advies-2023-03.html</w:t>
              </w:r>
            </w:hyperlink>
            <w:r w:rsidRPr="0034676E">
              <w:rPr>
                <w:rFonts w:cstheme="minorHAnsi"/>
                <w:b/>
                <w:bCs/>
                <w:color w:val="4472C4" w:themeColor="accent1"/>
                <w:lang w:val="nl-BE"/>
              </w:rPr>
              <w:t xml:space="preserve"> </w:t>
            </w:r>
          </w:p>
          <w:p w14:paraId="78B97529" w14:textId="6280E06F" w:rsidR="0038626C" w:rsidRPr="00422652" w:rsidRDefault="0038626C" w:rsidP="0038626C">
            <w:pPr>
              <w:rPr>
                <w:rFonts w:cstheme="minorHAnsi"/>
                <w:b/>
                <w:bCs/>
                <w:color w:val="C00000"/>
                <w:lang w:val="nl-BE"/>
              </w:rPr>
            </w:pPr>
          </w:p>
        </w:tc>
      </w:tr>
      <w:tr w:rsidR="0038626C" w:rsidRPr="0038626C" w14:paraId="380734A7" w14:textId="77777777" w:rsidTr="00422652">
        <w:tc>
          <w:tcPr>
            <w:tcW w:w="1838" w:type="dxa"/>
            <w:tcBorders>
              <w:top w:val="single" w:sz="4" w:space="0" w:color="auto"/>
              <w:left w:val="single" w:sz="4" w:space="0" w:color="auto"/>
              <w:bottom w:val="single" w:sz="4" w:space="0" w:color="auto"/>
              <w:right w:val="single" w:sz="4" w:space="0" w:color="auto"/>
            </w:tcBorders>
          </w:tcPr>
          <w:p w14:paraId="148BBAAB" w14:textId="346F98F3" w:rsidR="0038626C" w:rsidRPr="00422652" w:rsidRDefault="0038626C" w:rsidP="0038626C">
            <w:pPr>
              <w:rPr>
                <w:rFonts w:cstheme="minorHAnsi"/>
                <w:b/>
                <w:bCs/>
                <w:color w:val="C00000"/>
                <w:u w:val="single"/>
                <w:lang w:val="fr-BE"/>
              </w:rPr>
            </w:pPr>
            <w:r>
              <w:rPr>
                <w:rFonts w:cstheme="minorHAnsi"/>
                <w:b/>
                <w:bCs/>
                <w:color w:val="C00000"/>
                <w:u w:val="single"/>
                <w:lang w:val="fr-BE"/>
              </w:rPr>
              <w:lastRenderedPageBreak/>
              <w:t>Platform</w:t>
            </w:r>
          </w:p>
        </w:tc>
        <w:tc>
          <w:tcPr>
            <w:tcW w:w="11198" w:type="dxa"/>
            <w:tcBorders>
              <w:top w:val="single" w:sz="4" w:space="0" w:color="auto"/>
              <w:left w:val="single" w:sz="4" w:space="0" w:color="auto"/>
              <w:bottom w:val="single" w:sz="4" w:space="0" w:color="auto"/>
              <w:right w:val="single" w:sz="4" w:space="0" w:color="auto"/>
            </w:tcBorders>
          </w:tcPr>
          <w:p w14:paraId="077BB6B9" w14:textId="77777777" w:rsidR="0038626C" w:rsidRPr="0081662F" w:rsidRDefault="0038626C" w:rsidP="0038626C">
            <w:pPr>
              <w:pStyle w:val="Paragraphedeliste"/>
              <w:ind w:left="31"/>
              <w:contextualSpacing w:val="0"/>
              <w:rPr>
                <w:rFonts w:ascii="Verdana" w:hAnsi="Verdana"/>
                <w:b/>
                <w:color w:val="C00000"/>
                <w:sz w:val="20"/>
                <w:szCs w:val="20"/>
                <w:lang w:val="nl-NL"/>
              </w:rPr>
            </w:pPr>
            <w:r w:rsidRPr="0081662F">
              <w:rPr>
                <w:rFonts w:ascii="Verdana" w:hAnsi="Verdana"/>
                <w:b/>
                <w:color w:val="C00000"/>
                <w:sz w:val="20"/>
                <w:szCs w:val="20"/>
                <w:lang w:val="nl-NL"/>
              </w:rPr>
              <w:t>De aanvraagprocedure voor het sociaal tarief zorgt in een aantal gevallen voor administratieve last of problemen:</w:t>
            </w:r>
          </w:p>
          <w:p w14:paraId="301D98B2" w14:textId="77777777" w:rsidR="0038626C" w:rsidRPr="0081662F" w:rsidRDefault="0038626C" w:rsidP="0038626C">
            <w:pPr>
              <w:pStyle w:val="Paragraphedeliste"/>
              <w:ind w:left="31"/>
              <w:rPr>
                <w:rFonts w:ascii="Verdana" w:hAnsi="Verdana"/>
                <w:b/>
                <w:color w:val="C00000"/>
                <w:sz w:val="20"/>
                <w:szCs w:val="20"/>
                <w:lang w:val="nl-NL"/>
              </w:rPr>
            </w:pPr>
            <w:r w:rsidRPr="0081662F">
              <w:rPr>
                <w:rFonts w:ascii="Verdana" w:hAnsi="Verdana"/>
                <w:b/>
                <w:color w:val="C00000"/>
                <w:sz w:val="20"/>
                <w:szCs w:val="20"/>
                <w:lang w:val="nl-NL"/>
              </w:rPr>
              <w:t xml:space="preserve">De toekenning van het sociaal tarief voor elektriciteit staat op naam van de persoon met een handicap. Als de elektriciteitsfactuur op naam van een ander gezinslid staat, zorgt dit voor extra administratieve rompslomp om het sociaal tarief alsnog te verkrijgen. Dit geeft extra moeilijkheden in geval van zorgwoningen enz. Daar is er vaak maar 1 gemeenschappelijke teller. </w:t>
            </w:r>
          </w:p>
          <w:p w14:paraId="18290C14" w14:textId="77777777" w:rsidR="0038626C" w:rsidRDefault="0038626C" w:rsidP="0038626C">
            <w:pPr>
              <w:rPr>
                <w:rFonts w:ascii="Verdana" w:hAnsi="Verdana"/>
                <w:b/>
                <w:color w:val="C00000"/>
                <w:sz w:val="20"/>
                <w:szCs w:val="20"/>
                <w:lang w:val="nl-NL"/>
              </w:rPr>
            </w:pPr>
            <w:r w:rsidRPr="0081662F">
              <w:rPr>
                <w:rFonts w:ascii="Verdana" w:hAnsi="Verdana"/>
                <w:b/>
                <w:color w:val="C00000"/>
                <w:sz w:val="20"/>
                <w:szCs w:val="20"/>
                <w:lang w:val="nl-NL"/>
              </w:rPr>
              <w:t>Bij appartementen (met 1 teller) staat de naam van de gebouwbeheerder op het contract.</w:t>
            </w:r>
          </w:p>
          <w:p w14:paraId="674C2BE4" w14:textId="77777777" w:rsidR="0038626C" w:rsidRPr="0034676E" w:rsidRDefault="0038626C" w:rsidP="0038626C">
            <w:pPr>
              <w:ind w:left="36"/>
              <w:rPr>
                <w:rFonts w:cstheme="minorHAnsi"/>
                <w:b/>
                <w:bCs/>
                <w:color w:val="4472C4" w:themeColor="accent1"/>
                <w:lang w:val="nl-BE"/>
              </w:rPr>
            </w:pPr>
            <w:hyperlink r:id="rId18" w:history="1">
              <w:r w:rsidRPr="0034676E">
                <w:rPr>
                  <w:rStyle w:val="Lienhypertexte"/>
                  <w:rFonts w:cstheme="minorHAnsi"/>
                  <w:b/>
                  <w:bCs/>
                  <w:color w:val="4472C4" w:themeColor="accent1"/>
                  <w:lang w:val="nl-BE"/>
                </w:rPr>
                <w:t>https://ph.belgium.be/nl/adviezen/advies-2023-03.html</w:t>
              </w:r>
            </w:hyperlink>
            <w:r w:rsidRPr="0034676E">
              <w:rPr>
                <w:rFonts w:cstheme="minorHAnsi"/>
                <w:b/>
                <w:bCs/>
                <w:color w:val="4472C4" w:themeColor="accent1"/>
                <w:lang w:val="nl-BE"/>
              </w:rPr>
              <w:t xml:space="preserve"> </w:t>
            </w:r>
          </w:p>
          <w:p w14:paraId="4F84E30C" w14:textId="4A32C129" w:rsidR="0038626C" w:rsidRPr="0081662F" w:rsidRDefault="0038626C" w:rsidP="0038626C">
            <w:pPr>
              <w:rPr>
                <w:rFonts w:ascii="Verdana" w:hAnsi="Verdana"/>
                <w:b/>
                <w:bCs/>
                <w:color w:val="C00000"/>
                <w:sz w:val="20"/>
                <w:szCs w:val="20"/>
                <w:lang w:val="nl-BE"/>
              </w:rPr>
            </w:pPr>
          </w:p>
        </w:tc>
      </w:tr>
      <w:tr w:rsidR="0038626C" w:rsidRPr="0038626C" w14:paraId="66E9B102" w14:textId="77777777" w:rsidTr="00422652">
        <w:tc>
          <w:tcPr>
            <w:tcW w:w="1838" w:type="dxa"/>
            <w:tcBorders>
              <w:top w:val="single" w:sz="4" w:space="0" w:color="auto"/>
              <w:left w:val="single" w:sz="4" w:space="0" w:color="auto"/>
              <w:bottom w:val="single" w:sz="4" w:space="0" w:color="auto"/>
              <w:right w:val="single" w:sz="4" w:space="0" w:color="auto"/>
            </w:tcBorders>
          </w:tcPr>
          <w:p w14:paraId="5DB20246" w14:textId="267E576E" w:rsidR="0038626C" w:rsidRPr="00422652" w:rsidRDefault="0038626C" w:rsidP="0038626C">
            <w:pPr>
              <w:rPr>
                <w:rFonts w:cstheme="minorHAnsi"/>
                <w:b/>
                <w:bCs/>
                <w:color w:val="C00000"/>
                <w:u w:val="single"/>
                <w:lang w:val="fr-BE"/>
              </w:rPr>
            </w:pPr>
            <w:r>
              <w:rPr>
                <w:rFonts w:cstheme="minorHAnsi"/>
                <w:b/>
                <w:bCs/>
                <w:color w:val="C00000"/>
                <w:u w:val="single"/>
                <w:lang w:val="fr-BE"/>
              </w:rPr>
              <w:t>Platform</w:t>
            </w:r>
          </w:p>
        </w:tc>
        <w:tc>
          <w:tcPr>
            <w:tcW w:w="11198" w:type="dxa"/>
            <w:tcBorders>
              <w:top w:val="single" w:sz="4" w:space="0" w:color="auto"/>
              <w:left w:val="single" w:sz="4" w:space="0" w:color="auto"/>
              <w:bottom w:val="single" w:sz="4" w:space="0" w:color="auto"/>
              <w:right w:val="single" w:sz="4" w:space="0" w:color="auto"/>
            </w:tcBorders>
          </w:tcPr>
          <w:p w14:paraId="4728AD30" w14:textId="77777777" w:rsidR="0038626C" w:rsidRPr="0081662F" w:rsidRDefault="0038626C" w:rsidP="0038626C">
            <w:pPr>
              <w:rPr>
                <w:rFonts w:ascii="Verdana" w:hAnsi="Verdana"/>
                <w:b/>
                <w:color w:val="C00000"/>
                <w:sz w:val="20"/>
                <w:szCs w:val="20"/>
                <w:lang w:val="nl-NL"/>
              </w:rPr>
            </w:pPr>
            <w:r w:rsidRPr="0081662F">
              <w:rPr>
                <w:rFonts w:ascii="Verdana" w:hAnsi="Verdana"/>
                <w:b/>
                <w:color w:val="C00000"/>
                <w:sz w:val="20"/>
                <w:szCs w:val="20"/>
                <w:lang w:val="nl-NL"/>
              </w:rPr>
              <w:t>Overzicht huidige samenlevingsvormen van de wet van 1987:</w:t>
            </w:r>
            <w:r w:rsidRPr="0081662F">
              <w:rPr>
                <w:rFonts w:ascii="Verdana" w:hAnsi="Verdana"/>
                <w:b/>
                <w:color w:val="C00000"/>
                <w:sz w:val="20"/>
                <w:szCs w:val="20"/>
                <w:lang w:val="nl-NL"/>
              </w:rPr>
              <w:br/>
              <w:t xml:space="preserve">De personen met een handicap dienen als een individu beschouwd te worden. De berekening van de vervangingsinkomsten kan niet afhangen van het inkomen van andere huisgenoten. Dit kadert binnen het idee van individualisering van rechten en is een stap vooruit voor de armoedebestrijding. Ook het Europees Parlement roept in zijn </w:t>
            </w:r>
            <w:hyperlink r:id="rId19" w:anchor=":~:text=notes%20that%20a%20household%2Dbased%20approach%20often%20has%20a%20particularly%20negative%20effect%20on%20women%E2%80%99s%20economic%20independence%2C%20which%20can%20result%20in%20gender%2Dbased%20economic%20violence%20and%2C%20among%20other%20things%2C%20limit%20women%E2%80%99s%20chances%20of%20escaping%20gender%2Dbased%20violence%20and%20abuse" w:history="1">
              <w:r w:rsidRPr="0081662F">
                <w:rPr>
                  <w:rStyle w:val="Lienhypertexte"/>
                  <w:rFonts w:ascii="Verdana" w:hAnsi="Verdana"/>
                  <w:b/>
                  <w:color w:val="4472C4" w:themeColor="accent1"/>
                  <w:sz w:val="20"/>
                  <w:szCs w:val="20"/>
                  <w:lang w:val="nl-NL"/>
                </w:rPr>
                <w:t>resolutie van 15 maart 2023</w:t>
              </w:r>
            </w:hyperlink>
            <w:r w:rsidRPr="0081662F">
              <w:rPr>
                <w:rFonts w:ascii="Verdana" w:hAnsi="Verdana"/>
                <w:b/>
                <w:color w:val="C00000"/>
                <w:sz w:val="20"/>
                <w:szCs w:val="20"/>
                <w:lang w:val="nl-NL"/>
              </w:rPr>
              <w:t xml:space="preserve"> de lidstaten op tot individualisering van rechten en haalt aan dat de individualisering helpt om </w:t>
            </w:r>
            <w:proofErr w:type="spellStart"/>
            <w:r w:rsidRPr="0081662F">
              <w:rPr>
                <w:rFonts w:ascii="Verdana" w:hAnsi="Verdana"/>
                <w:b/>
                <w:color w:val="C00000"/>
                <w:sz w:val="20"/>
                <w:szCs w:val="20"/>
                <w:lang w:val="nl-NL"/>
              </w:rPr>
              <w:t>gendergerelateerd</w:t>
            </w:r>
            <w:proofErr w:type="spellEnd"/>
            <w:r w:rsidRPr="0081662F">
              <w:rPr>
                <w:rFonts w:ascii="Verdana" w:hAnsi="Verdana"/>
                <w:b/>
                <w:color w:val="C00000"/>
                <w:sz w:val="20"/>
                <w:szCs w:val="20"/>
                <w:lang w:val="nl-NL"/>
              </w:rPr>
              <w:t xml:space="preserve"> economisch geweld en misbruik door economische afhankelijkheid te bestrijden. Al het voorgaande geldt des te meer bij de IVT, aangezien een handicap je levenssituatie voor een lange termijn bepaalt.</w:t>
            </w:r>
          </w:p>
          <w:p w14:paraId="611BADEE" w14:textId="77777777" w:rsidR="0038626C" w:rsidRPr="0034676E" w:rsidRDefault="0038626C" w:rsidP="0038626C">
            <w:pPr>
              <w:ind w:left="36"/>
              <w:rPr>
                <w:rFonts w:cstheme="minorHAnsi"/>
                <w:b/>
                <w:bCs/>
                <w:color w:val="4472C4" w:themeColor="accent1"/>
                <w:lang w:val="nl-BE"/>
              </w:rPr>
            </w:pPr>
            <w:hyperlink r:id="rId20" w:history="1">
              <w:r w:rsidRPr="0034676E">
                <w:rPr>
                  <w:rStyle w:val="Lienhypertexte"/>
                  <w:rFonts w:cstheme="minorHAnsi"/>
                  <w:b/>
                  <w:bCs/>
                  <w:color w:val="4472C4" w:themeColor="accent1"/>
                  <w:lang w:val="nl-BE"/>
                </w:rPr>
                <w:t>https://ph.belgium.be/nl/adviezen/advies-2023-03.html</w:t>
              </w:r>
            </w:hyperlink>
            <w:r w:rsidRPr="0034676E">
              <w:rPr>
                <w:rFonts w:cstheme="minorHAnsi"/>
                <w:b/>
                <w:bCs/>
                <w:color w:val="4472C4" w:themeColor="accent1"/>
                <w:lang w:val="nl-BE"/>
              </w:rPr>
              <w:t xml:space="preserve"> </w:t>
            </w:r>
          </w:p>
          <w:p w14:paraId="110E268D" w14:textId="135536EC" w:rsidR="0038626C" w:rsidRPr="0081662F" w:rsidRDefault="0038626C" w:rsidP="0038626C">
            <w:pPr>
              <w:rPr>
                <w:rFonts w:ascii="Verdana" w:hAnsi="Verdana"/>
                <w:b/>
                <w:bCs/>
                <w:color w:val="C00000"/>
                <w:sz w:val="20"/>
                <w:szCs w:val="20"/>
                <w:lang w:val="nl-BE"/>
              </w:rPr>
            </w:pPr>
          </w:p>
        </w:tc>
      </w:tr>
      <w:tr w:rsidR="0038626C" w:rsidRPr="0038626C" w14:paraId="58ED489E" w14:textId="77777777" w:rsidTr="00422652">
        <w:tc>
          <w:tcPr>
            <w:tcW w:w="183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C397B76" w14:textId="77777777" w:rsidR="0038626C" w:rsidRPr="00FA1A1C" w:rsidRDefault="0038626C" w:rsidP="0038626C">
            <w:pPr>
              <w:rPr>
                <w:rFonts w:ascii="Verdana" w:hAnsi="Verdana"/>
                <w:sz w:val="8"/>
                <w:szCs w:val="8"/>
                <w:lang w:val="nl-BE"/>
              </w:rPr>
            </w:pPr>
          </w:p>
        </w:tc>
        <w:tc>
          <w:tcPr>
            <w:tcW w:w="1119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442275F" w14:textId="77777777" w:rsidR="0038626C" w:rsidRPr="00FA1A1C" w:rsidRDefault="0038626C" w:rsidP="0038626C">
            <w:pPr>
              <w:rPr>
                <w:rFonts w:ascii="Verdana" w:hAnsi="Verdana"/>
                <w:sz w:val="8"/>
                <w:szCs w:val="8"/>
                <w:lang w:val="nl-BE"/>
              </w:rPr>
            </w:pPr>
          </w:p>
        </w:tc>
      </w:tr>
      <w:tr w:rsidR="0038626C" w:rsidRPr="0038626C" w14:paraId="7F6A4556" w14:textId="77777777" w:rsidTr="00422652">
        <w:tc>
          <w:tcPr>
            <w:tcW w:w="1838" w:type="dxa"/>
            <w:tcBorders>
              <w:top w:val="single" w:sz="4" w:space="0" w:color="auto"/>
              <w:left w:val="single" w:sz="4" w:space="0" w:color="auto"/>
              <w:bottom w:val="single" w:sz="4" w:space="0" w:color="auto"/>
              <w:right w:val="single" w:sz="4" w:space="0" w:color="auto"/>
            </w:tcBorders>
            <w:hideMark/>
          </w:tcPr>
          <w:p w14:paraId="5B66D95B" w14:textId="77777777" w:rsidR="0038626C" w:rsidRPr="002B0CA6" w:rsidRDefault="0038626C" w:rsidP="0038626C">
            <w:pPr>
              <w:rPr>
                <w:rFonts w:ascii="Verdana" w:hAnsi="Verdana"/>
                <w:b/>
                <w:bCs/>
                <w:sz w:val="20"/>
                <w:szCs w:val="20"/>
                <w:lang w:val="fr-BE"/>
              </w:rPr>
            </w:pPr>
            <w:proofErr w:type="spellStart"/>
            <w:r>
              <w:rPr>
                <w:rFonts w:ascii="Verdana" w:hAnsi="Verdana"/>
                <w:b/>
                <w:bCs/>
                <w:sz w:val="20"/>
                <w:szCs w:val="20"/>
                <w:lang w:val="fr-BE"/>
              </w:rPr>
              <w:t>Toevoeging</w:t>
            </w:r>
            <w:proofErr w:type="spellEnd"/>
            <w:r w:rsidRPr="002B0CA6">
              <w:rPr>
                <w:rFonts w:ascii="Verdana" w:hAnsi="Verdana"/>
                <w:b/>
                <w:bCs/>
                <w:sz w:val="20"/>
                <w:szCs w:val="20"/>
                <w:lang w:val="fr-BE"/>
              </w:rPr>
              <w:t xml:space="preserve"> 2</w:t>
            </w:r>
          </w:p>
        </w:tc>
        <w:tc>
          <w:tcPr>
            <w:tcW w:w="11198" w:type="dxa"/>
            <w:tcBorders>
              <w:top w:val="single" w:sz="4" w:space="0" w:color="auto"/>
              <w:left w:val="single" w:sz="4" w:space="0" w:color="auto"/>
              <w:bottom w:val="single" w:sz="4" w:space="0" w:color="auto"/>
              <w:right w:val="single" w:sz="4" w:space="0" w:color="auto"/>
            </w:tcBorders>
            <w:hideMark/>
          </w:tcPr>
          <w:p w14:paraId="06BC5092" w14:textId="62A6E586" w:rsidR="0038626C" w:rsidRPr="002776C4" w:rsidRDefault="0038626C" w:rsidP="0038626C">
            <w:pPr>
              <w:rPr>
                <w:rFonts w:ascii="Verdana" w:hAnsi="Verdana"/>
                <w:b/>
                <w:bCs/>
                <w:sz w:val="20"/>
                <w:szCs w:val="20"/>
                <w:lang w:val="nl-BE"/>
              </w:rPr>
            </w:pPr>
            <w:r w:rsidRPr="0084510E">
              <w:rPr>
                <w:rFonts w:ascii="Verdana" w:hAnsi="Verdana"/>
                <w:b/>
                <w:bCs/>
                <w:sz w:val="20"/>
                <w:szCs w:val="20"/>
                <w:lang w:val="nl-BE"/>
              </w:rPr>
              <w:t xml:space="preserve">Gevolgen van de Covid-19-crisis voor de situatie van </w:t>
            </w:r>
            <w:r>
              <w:rPr>
                <w:rFonts w:ascii="Verdana" w:hAnsi="Verdana"/>
                <w:b/>
                <w:bCs/>
                <w:sz w:val="20"/>
                <w:szCs w:val="20"/>
                <w:lang w:val="nl-BE"/>
              </w:rPr>
              <w:t>personen</w:t>
            </w:r>
            <w:r w:rsidRPr="0084510E">
              <w:rPr>
                <w:rFonts w:ascii="Verdana" w:hAnsi="Verdana"/>
                <w:b/>
                <w:bCs/>
                <w:sz w:val="20"/>
                <w:szCs w:val="20"/>
                <w:lang w:val="nl-BE"/>
              </w:rPr>
              <w:t xml:space="preserve"> met een handicap</w:t>
            </w:r>
          </w:p>
          <w:p w14:paraId="13AD6E39" w14:textId="1F6C14EB" w:rsidR="0038626C" w:rsidRPr="0084510E" w:rsidRDefault="0038626C" w:rsidP="0038626C">
            <w:pPr>
              <w:rPr>
                <w:rFonts w:ascii="Verdana" w:hAnsi="Verdana"/>
                <w:b/>
                <w:bCs/>
                <w:sz w:val="20"/>
                <w:szCs w:val="20"/>
                <w:lang w:val="nl-BE"/>
              </w:rPr>
            </w:pPr>
          </w:p>
        </w:tc>
      </w:tr>
      <w:tr w:rsidR="0038626C" w:rsidRPr="0038626C" w14:paraId="36FA42E6" w14:textId="77777777" w:rsidTr="00422652">
        <w:tc>
          <w:tcPr>
            <w:tcW w:w="1838" w:type="dxa"/>
            <w:tcBorders>
              <w:top w:val="single" w:sz="4" w:space="0" w:color="auto"/>
              <w:left w:val="single" w:sz="4" w:space="0" w:color="auto"/>
              <w:bottom w:val="single" w:sz="4" w:space="0" w:color="auto"/>
              <w:right w:val="single" w:sz="4" w:space="0" w:color="auto"/>
            </w:tcBorders>
          </w:tcPr>
          <w:p w14:paraId="03A6F837" w14:textId="3368DA20" w:rsidR="0038626C" w:rsidRPr="000F784D" w:rsidRDefault="0038626C" w:rsidP="0038626C">
            <w:pPr>
              <w:rPr>
                <w:rFonts w:ascii="Verdana" w:hAnsi="Verdana"/>
                <w:sz w:val="20"/>
                <w:szCs w:val="20"/>
                <w:u w:val="single"/>
                <w:lang w:val="fr-BE"/>
              </w:rPr>
            </w:pPr>
            <w:proofErr w:type="spellStart"/>
            <w:r w:rsidRPr="000F784D">
              <w:rPr>
                <w:rFonts w:ascii="Verdana" w:hAnsi="Verdana"/>
                <w:sz w:val="20"/>
                <w:szCs w:val="20"/>
                <w:u w:val="single"/>
                <w:lang w:val="fr-BE"/>
              </w:rPr>
              <w:t>secretariaat</w:t>
            </w:r>
            <w:proofErr w:type="spellEnd"/>
          </w:p>
        </w:tc>
        <w:tc>
          <w:tcPr>
            <w:tcW w:w="11198" w:type="dxa"/>
            <w:tcBorders>
              <w:top w:val="single" w:sz="4" w:space="0" w:color="auto"/>
              <w:left w:val="single" w:sz="4" w:space="0" w:color="auto"/>
              <w:bottom w:val="single" w:sz="4" w:space="0" w:color="auto"/>
              <w:right w:val="single" w:sz="4" w:space="0" w:color="auto"/>
            </w:tcBorders>
          </w:tcPr>
          <w:p w14:paraId="7430333C" w14:textId="77777777" w:rsidR="0038626C" w:rsidRDefault="0038626C" w:rsidP="0038626C">
            <w:pPr>
              <w:rPr>
                <w:rFonts w:ascii="Verdana" w:hAnsi="Verdana"/>
                <w:b/>
                <w:bCs/>
                <w:sz w:val="20"/>
                <w:szCs w:val="20"/>
                <w:lang w:val="nl-BE"/>
              </w:rPr>
            </w:pPr>
            <w:r w:rsidRPr="00D605C7">
              <w:rPr>
                <w:rFonts w:ascii="Verdana" w:hAnsi="Verdana"/>
                <w:sz w:val="20"/>
                <w:szCs w:val="20"/>
                <w:lang w:val="nl-BE"/>
              </w:rPr>
              <w:t>Vanaf 13 maart 2020 leefde België op het ritme van COVID-19. De inperking, die nodig is om de voortgang van het virus te vertragen, belandde abrupt op een lappendeken van ongelijkheden. De opsluiting brengt deze armoede, het gebrek aan toegang tot essentiële basisrechten voor een groot deel van de bevolking, de vergetelheid van verschillende kwetsbaarheden, onophoudelijk aan het licht. De laatste cijfers vóór de gezondheidscrisis gaven aan dat 16,4% van de Belgische bevolking, oftewel meer dan 1,8 miljoen mensen in totaal, leefde van een inkomen onder de armoedegrens, het hoogste aantal sinds het begin van de systematische maatregelen in ons land. Deze reeds bestaande sociale crisis werd alleen maar verergerd door de COVID-19-crisis. Nog meer mensen zijn in armoede geduwd en hun overleving is nog moeilijker geweest: het ERMG schat het</w:t>
            </w:r>
            <w:r w:rsidRPr="00D605C7">
              <w:rPr>
                <w:rFonts w:ascii="Verdana" w:hAnsi="Verdana"/>
                <w:sz w:val="20"/>
                <w:szCs w:val="20"/>
                <w:vertAlign w:val="superscript"/>
                <w:lang w:val="fr-BE"/>
              </w:rPr>
              <w:footnoteReference w:id="6"/>
            </w:r>
            <w:r w:rsidRPr="00D605C7">
              <w:rPr>
                <w:rFonts w:ascii="Verdana" w:hAnsi="Verdana"/>
                <w:sz w:val="20"/>
                <w:szCs w:val="20"/>
                <w:lang w:val="nl-BE"/>
              </w:rPr>
              <w:t xml:space="preserve"> aandeel van de bevolking met een netto-inkomensverlies sinds het begin van de crisis op bijna 30%. Het verlies aan financiële middelen is nog verergerd door de angst voor deze realiteit en de stress die deze gezondheidscrisis met zich meebrengt, met als gevolg een verslechtering van de individuele en collectieve geestelijke gezondheid.</w:t>
            </w:r>
          </w:p>
          <w:p w14:paraId="378CFE08" w14:textId="77777777" w:rsidR="0038626C" w:rsidRPr="0084510E" w:rsidRDefault="0038626C" w:rsidP="0038626C">
            <w:pPr>
              <w:rPr>
                <w:rFonts w:ascii="Verdana" w:hAnsi="Verdana"/>
                <w:b/>
                <w:bCs/>
                <w:sz w:val="20"/>
                <w:szCs w:val="20"/>
                <w:lang w:val="nl-BE"/>
              </w:rPr>
            </w:pPr>
          </w:p>
        </w:tc>
      </w:tr>
      <w:tr w:rsidR="0038626C" w:rsidRPr="0038626C" w14:paraId="1CB84F69" w14:textId="77777777" w:rsidTr="00422652">
        <w:tc>
          <w:tcPr>
            <w:tcW w:w="1838" w:type="dxa"/>
            <w:tcBorders>
              <w:top w:val="single" w:sz="4" w:space="0" w:color="auto"/>
              <w:left w:val="single" w:sz="4" w:space="0" w:color="auto"/>
              <w:bottom w:val="single" w:sz="4" w:space="0" w:color="auto"/>
              <w:right w:val="single" w:sz="4" w:space="0" w:color="auto"/>
            </w:tcBorders>
          </w:tcPr>
          <w:p w14:paraId="30B5A7F6" w14:textId="2D4A6B34" w:rsidR="0038626C" w:rsidRPr="009C42E7" w:rsidRDefault="0038626C" w:rsidP="0038626C">
            <w:pPr>
              <w:rPr>
                <w:rFonts w:ascii="Verdana" w:hAnsi="Verdana"/>
                <w:sz w:val="20"/>
                <w:szCs w:val="20"/>
                <w:lang w:val="fr-BE"/>
              </w:rPr>
            </w:pPr>
            <w:r w:rsidRPr="009C42E7">
              <w:rPr>
                <w:rFonts w:ascii="Verdana" w:hAnsi="Verdana"/>
                <w:sz w:val="20"/>
                <w:szCs w:val="20"/>
                <w:lang w:val="nl-BE"/>
              </w:rPr>
              <w:lastRenderedPageBreak/>
              <w:t>Secretariaat</w:t>
            </w:r>
          </w:p>
        </w:tc>
        <w:tc>
          <w:tcPr>
            <w:tcW w:w="11198" w:type="dxa"/>
            <w:tcBorders>
              <w:top w:val="single" w:sz="4" w:space="0" w:color="auto"/>
              <w:left w:val="single" w:sz="4" w:space="0" w:color="auto"/>
              <w:bottom w:val="single" w:sz="4" w:space="0" w:color="auto"/>
              <w:right w:val="single" w:sz="4" w:space="0" w:color="auto"/>
            </w:tcBorders>
          </w:tcPr>
          <w:p w14:paraId="156976D9" w14:textId="3B6C069D"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Aandachtspunten </w:t>
            </w:r>
            <w:r w:rsidRPr="009C42E7">
              <w:rPr>
                <w:rFonts w:ascii="Verdana" w:hAnsi="Verdana"/>
                <w:i/>
                <w:iCs/>
                <w:sz w:val="20"/>
                <w:szCs w:val="20"/>
                <w:lang w:val="nl-BE"/>
              </w:rPr>
              <w:t xml:space="preserve">ATV </w:t>
            </w:r>
            <w:r w:rsidRPr="009C42E7">
              <w:rPr>
                <w:rFonts w:ascii="Verdana" w:hAnsi="Verdana"/>
                <w:sz w:val="20"/>
                <w:szCs w:val="20"/>
                <w:lang w:val="nl-BE"/>
              </w:rPr>
              <w:t>- 31/05/2020 :</w:t>
            </w:r>
          </w:p>
          <w:p w14:paraId="0A012286" w14:textId="63CB8F06"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 Gesprek met Ingrid Borré, </w:t>
            </w:r>
            <w:proofErr w:type="spellStart"/>
            <w:r w:rsidRPr="009C42E7">
              <w:rPr>
                <w:rFonts w:ascii="Verdana" w:hAnsi="Verdana"/>
                <w:sz w:val="20"/>
                <w:szCs w:val="20"/>
                <w:lang w:val="nl-BE"/>
              </w:rPr>
              <w:t>vice-voorzitter</w:t>
            </w:r>
            <w:proofErr w:type="spellEnd"/>
            <w:r w:rsidRPr="009C42E7">
              <w:rPr>
                <w:rFonts w:ascii="Verdana" w:hAnsi="Verdana"/>
                <w:sz w:val="20"/>
                <w:szCs w:val="20"/>
                <w:lang w:val="nl-BE"/>
              </w:rPr>
              <w:t xml:space="preserve"> van de NHRPH</w:t>
            </w:r>
          </w:p>
          <w:p w14:paraId="6896314A" w14:textId="1DA441D6"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de NHRPH luidt het alarm</w:t>
            </w:r>
          </w:p>
          <w:p w14:paraId="64EDD014"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PSH ontvangen 250€ meer tijdens de coronacrisis</w:t>
            </w:r>
          </w:p>
          <w:p w14:paraId="3E8E39E4"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dit is niet genoeg omdat de prijzen sterk zijn gestegen</w:t>
            </w:r>
          </w:p>
          <w:p w14:paraId="57AE9E1C" w14:textId="4CFA6F57" w:rsidR="0038626C" w:rsidRPr="009C42E7" w:rsidRDefault="0038626C" w:rsidP="0038626C">
            <w:pPr>
              <w:spacing w:line="257" w:lineRule="auto"/>
              <w:rPr>
                <w:rFonts w:ascii="Verdana" w:hAnsi="Verdana"/>
                <w:color w:val="4472C4" w:themeColor="accent1"/>
                <w:sz w:val="20"/>
                <w:szCs w:val="20"/>
                <w:lang w:val="nl-BE"/>
              </w:rPr>
            </w:pPr>
            <w:hyperlink r:id="rId21" w:history="1">
              <w:r w:rsidRPr="009C42E7">
                <w:rPr>
                  <w:rStyle w:val="Lienhypertexte"/>
                  <w:rFonts w:ascii="Verdana" w:hAnsi="Verdana"/>
                  <w:color w:val="4472C4" w:themeColor="accent1"/>
                  <w:sz w:val="20"/>
                  <w:szCs w:val="20"/>
                  <w:lang w:val="nl-BE"/>
                </w:rPr>
                <w:t>https://atv.be/nieuws/mensen-met-handicap-hebben-extra-steun-nodig-bedelen-bij-familie-en-vrienden-99217</w:t>
              </w:r>
            </w:hyperlink>
          </w:p>
          <w:p w14:paraId="60F471A2" w14:textId="77777777" w:rsidR="0038626C" w:rsidRPr="009C42E7" w:rsidRDefault="0038626C" w:rsidP="0038626C">
            <w:pPr>
              <w:spacing w:line="257" w:lineRule="auto"/>
              <w:rPr>
                <w:rFonts w:ascii="Verdana" w:hAnsi="Verdana"/>
                <w:sz w:val="20"/>
                <w:szCs w:val="20"/>
                <w:lang w:val="nl-BE"/>
              </w:rPr>
            </w:pPr>
          </w:p>
        </w:tc>
      </w:tr>
      <w:tr w:rsidR="0038626C" w:rsidRPr="0038626C" w14:paraId="7345941B" w14:textId="77777777" w:rsidTr="00422652">
        <w:tc>
          <w:tcPr>
            <w:tcW w:w="1838" w:type="dxa"/>
            <w:tcBorders>
              <w:top w:val="single" w:sz="4" w:space="0" w:color="auto"/>
              <w:left w:val="single" w:sz="4" w:space="0" w:color="auto"/>
              <w:bottom w:val="single" w:sz="4" w:space="0" w:color="auto"/>
              <w:right w:val="single" w:sz="4" w:space="0" w:color="auto"/>
            </w:tcBorders>
          </w:tcPr>
          <w:p w14:paraId="25F55E18" w14:textId="615DD04C" w:rsidR="0038626C" w:rsidRPr="009C42E7" w:rsidRDefault="0038626C" w:rsidP="0038626C">
            <w:pPr>
              <w:rPr>
                <w:rFonts w:ascii="Verdana" w:hAnsi="Verdana"/>
                <w:sz w:val="20"/>
                <w:szCs w:val="20"/>
                <w:lang w:val="fr-BE"/>
              </w:rPr>
            </w:pPr>
            <w:r w:rsidRPr="009C42E7">
              <w:rPr>
                <w:rFonts w:ascii="Verdana" w:hAnsi="Verdana"/>
                <w:sz w:val="20"/>
                <w:szCs w:val="20"/>
                <w:lang w:val="nl-BE"/>
              </w:rPr>
              <w:t>Secretariaat</w:t>
            </w:r>
          </w:p>
        </w:tc>
        <w:tc>
          <w:tcPr>
            <w:tcW w:w="11198" w:type="dxa"/>
            <w:tcBorders>
              <w:top w:val="single" w:sz="4" w:space="0" w:color="auto"/>
              <w:left w:val="single" w:sz="4" w:space="0" w:color="auto"/>
              <w:bottom w:val="single" w:sz="4" w:space="0" w:color="auto"/>
              <w:right w:val="single" w:sz="4" w:space="0" w:color="auto"/>
            </w:tcBorders>
          </w:tcPr>
          <w:p w14:paraId="005C3FEC"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Aandachtspunten </w:t>
            </w:r>
            <w:proofErr w:type="spellStart"/>
            <w:r w:rsidRPr="009C42E7">
              <w:rPr>
                <w:rFonts w:ascii="Verdana" w:hAnsi="Verdana"/>
                <w:i/>
                <w:iCs/>
                <w:sz w:val="20"/>
                <w:szCs w:val="20"/>
                <w:lang w:val="nl-BE"/>
              </w:rPr>
              <w:t>Sud</w:t>
            </w:r>
            <w:proofErr w:type="spellEnd"/>
            <w:r w:rsidRPr="009C42E7">
              <w:rPr>
                <w:rFonts w:ascii="Verdana" w:hAnsi="Verdana"/>
                <w:i/>
                <w:iCs/>
                <w:sz w:val="20"/>
                <w:szCs w:val="20"/>
                <w:lang w:val="nl-BE"/>
              </w:rPr>
              <w:t xml:space="preserve"> Info</w:t>
            </w:r>
            <w:r w:rsidRPr="009C42E7">
              <w:rPr>
                <w:rFonts w:ascii="Verdana" w:hAnsi="Verdana"/>
                <w:sz w:val="20"/>
                <w:szCs w:val="20"/>
                <w:lang w:val="nl-BE"/>
              </w:rPr>
              <w:t xml:space="preserve"> - 29/05/2020 </w:t>
            </w:r>
          </w:p>
          <w:p w14:paraId="6E0CE9A5"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- 250€ steun: niet genoeg.</w:t>
            </w:r>
          </w:p>
          <w:p w14:paraId="1CDCCB1C"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 De federaties van de </w:t>
            </w:r>
            <w:proofErr w:type="spellStart"/>
            <w:r w:rsidRPr="009C42E7">
              <w:rPr>
                <w:rFonts w:ascii="Verdana" w:hAnsi="Verdana"/>
                <w:sz w:val="20"/>
                <w:szCs w:val="20"/>
                <w:lang w:val="nl-BE"/>
              </w:rPr>
              <w:t>OCMW's</w:t>
            </w:r>
            <w:proofErr w:type="spellEnd"/>
            <w:r w:rsidRPr="009C42E7">
              <w:rPr>
                <w:rFonts w:ascii="Verdana" w:hAnsi="Verdana"/>
                <w:sz w:val="20"/>
                <w:szCs w:val="20"/>
                <w:lang w:val="nl-BE"/>
              </w:rPr>
              <w:t xml:space="preserve"> hebben de Eerste Minister schriftelijk verzocht de kwestie opnieuw te bekijken.</w:t>
            </w:r>
          </w:p>
          <w:p w14:paraId="3EB97681" w14:textId="519C62F0" w:rsidR="0038626C" w:rsidRPr="009C42E7" w:rsidRDefault="0038626C" w:rsidP="0038626C">
            <w:pPr>
              <w:spacing w:line="257" w:lineRule="auto"/>
              <w:rPr>
                <w:rFonts w:ascii="Verdana" w:hAnsi="Verdana"/>
                <w:color w:val="4472C4" w:themeColor="accent1"/>
                <w:sz w:val="20"/>
                <w:szCs w:val="20"/>
                <w:lang w:val="nl-BE"/>
              </w:rPr>
            </w:pPr>
            <w:hyperlink r:id="rId22" w:history="1">
              <w:r w:rsidRPr="009C42E7">
                <w:rPr>
                  <w:rStyle w:val="Lienhypertexte"/>
                  <w:rFonts w:ascii="Verdana" w:hAnsi="Verdana"/>
                  <w:color w:val="4472C4" w:themeColor="accent1"/>
                  <w:sz w:val="20"/>
                  <w:szCs w:val="20"/>
                  <w:lang w:val="nl-BE"/>
                </w:rPr>
                <w:t>https://www.sudinfo.be/id197948/article/2020-05-29/coronavirus-laide-de-250-euros-est-un-premier-pas-mais-reste-insuffisante-jugent</w:t>
              </w:r>
            </w:hyperlink>
          </w:p>
          <w:p w14:paraId="6C041279" w14:textId="77777777" w:rsidR="0038626C" w:rsidRPr="009C42E7" w:rsidRDefault="0038626C" w:rsidP="0038626C">
            <w:pPr>
              <w:spacing w:line="257" w:lineRule="auto"/>
              <w:rPr>
                <w:rFonts w:ascii="Verdana" w:hAnsi="Verdana"/>
                <w:sz w:val="20"/>
                <w:szCs w:val="20"/>
                <w:lang w:val="nl-BE"/>
              </w:rPr>
            </w:pPr>
          </w:p>
        </w:tc>
      </w:tr>
      <w:tr w:rsidR="0038626C" w:rsidRPr="009C42E7" w14:paraId="4484FD4A" w14:textId="77777777" w:rsidTr="00422652">
        <w:tc>
          <w:tcPr>
            <w:tcW w:w="1838" w:type="dxa"/>
            <w:tcBorders>
              <w:top w:val="single" w:sz="4" w:space="0" w:color="auto"/>
              <w:left w:val="single" w:sz="4" w:space="0" w:color="auto"/>
              <w:bottom w:val="single" w:sz="4" w:space="0" w:color="auto"/>
              <w:right w:val="single" w:sz="4" w:space="0" w:color="auto"/>
            </w:tcBorders>
          </w:tcPr>
          <w:p w14:paraId="5B268CE0" w14:textId="77777777" w:rsidR="0038626C" w:rsidRPr="009C42E7" w:rsidRDefault="0038626C" w:rsidP="0038626C">
            <w:pPr>
              <w:rPr>
                <w:rFonts w:cstheme="minorHAnsi"/>
                <w:lang w:val="fr-BE"/>
              </w:rPr>
            </w:pPr>
            <w:r w:rsidRPr="009C42E7">
              <w:rPr>
                <w:rFonts w:cstheme="minorHAnsi"/>
                <w:lang w:val="fr-BE"/>
              </w:rPr>
              <w:t>Secrétariat</w:t>
            </w:r>
          </w:p>
        </w:tc>
        <w:tc>
          <w:tcPr>
            <w:tcW w:w="11198" w:type="dxa"/>
            <w:tcBorders>
              <w:top w:val="single" w:sz="4" w:space="0" w:color="auto"/>
              <w:left w:val="single" w:sz="4" w:space="0" w:color="auto"/>
              <w:bottom w:val="single" w:sz="4" w:space="0" w:color="auto"/>
              <w:right w:val="single" w:sz="4" w:space="0" w:color="auto"/>
            </w:tcBorders>
          </w:tcPr>
          <w:p w14:paraId="51F9CC48" w14:textId="77777777" w:rsidR="0038626C" w:rsidRPr="009C42E7" w:rsidRDefault="0038626C" w:rsidP="0038626C">
            <w:pPr>
              <w:spacing w:line="257" w:lineRule="auto"/>
              <w:rPr>
                <w:rFonts w:cstheme="minorHAnsi"/>
                <w:i/>
                <w:iCs/>
                <w:lang w:val="nl-BE"/>
              </w:rPr>
            </w:pPr>
            <w:r w:rsidRPr="009C42E7">
              <w:rPr>
                <w:rFonts w:cstheme="minorHAnsi"/>
                <w:i/>
                <w:iCs/>
                <w:lang w:val="nl-BE"/>
              </w:rPr>
              <w:t>Belgisch Staatsblad - 15/07/2020</w:t>
            </w:r>
          </w:p>
          <w:p w14:paraId="5990995C" w14:textId="797E3256" w:rsidR="0038626C" w:rsidRPr="009C42E7" w:rsidRDefault="0038626C" w:rsidP="0038626C">
            <w:pPr>
              <w:spacing w:line="257" w:lineRule="auto"/>
              <w:rPr>
                <w:rFonts w:cstheme="minorHAnsi"/>
                <w:color w:val="4472C4" w:themeColor="accent1"/>
                <w:lang w:val="de-DE"/>
              </w:rPr>
            </w:pPr>
            <w:r w:rsidRPr="009C42E7">
              <w:rPr>
                <w:rFonts w:cstheme="minorHAnsi"/>
                <w:lang w:val="nl-BE"/>
              </w:rPr>
              <w:t xml:space="preserve">Bekendmaking van koninklijk besluit nr. 47 van 26 juni 2020 tot toekenning van een tijdelijke premie aan de begunstigden van bepaalde sociale bijstandsuitkeringen. </w:t>
            </w:r>
            <w:r w:rsidRPr="009C42E7">
              <w:rPr>
                <w:rFonts w:cstheme="minorHAnsi"/>
                <w:lang w:val="de-DE"/>
              </w:rPr>
              <w:t xml:space="preserve">Praktische </w:t>
            </w:r>
            <w:proofErr w:type="spellStart"/>
            <w:r w:rsidRPr="009C42E7">
              <w:rPr>
                <w:rFonts w:cstheme="minorHAnsi"/>
                <w:lang w:val="de-DE"/>
              </w:rPr>
              <w:t>details</w:t>
            </w:r>
            <w:proofErr w:type="spellEnd"/>
            <w:r w:rsidRPr="009C42E7">
              <w:rPr>
                <w:rFonts w:cstheme="minorHAnsi"/>
                <w:lang w:val="de-DE"/>
              </w:rPr>
              <w:t>:</w:t>
            </w:r>
            <w:r w:rsidRPr="009C42E7">
              <w:rPr>
                <w:rFonts w:cstheme="minorHAnsi"/>
                <w:i/>
                <w:iCs/>
                <w:lang w:val="de-DE"/>
              </w:rPr>
              <w:t xml:space="preserve"> </w:t>
            </w:r>
            <w:r w:rsidRPr="009C42E7">
              <w:rPr>
                <w:rFonts w:cstheme="minorHAnsi"/>
                <w:lang w:val="de-DE"/>
              </w:rPr>
              <w:t xml:space="preserve"> </w:t>
            </w:r>
            <w:hyperlink r:id="rId23" w:history="1">
              <w:r w:rsidRPr="009C42E7">
                <w:rPr>
                  <w:rStyle w:val="Lienhypertexte"/>
                  <w:rFonts w:cstheme="minorHAnsi"/>
                  <w:color w:val="4472C4" w:themeColor="accent1"/>
                  <w:lang w:val="de-DE"/>
                </w:rPr>
                <w:t>https://handicap.belgium.be/fr/news/060720-prime-corona.htm</w:t>
              </w:r>
            </w:hyperlink>
          </w:p>
          <w:p w14:paraId="1B5834F7" w14:textId="77777777" w:rsidR="0038626C" w:rsidRPr="009C42E7" w:rsidRDefault="0038626C" w:rsidP="0038626C">
            <w:pPr>
              <w:spacing w:line="257" w:lineRule="auto"/>
              <w:rPr>
                <w:lang w:val="fr-BE"/>
              </w:rPr>
            </w:pPr>
            <w:r w:rsidRPr="009C42E7">
              <w:rPr>
                <w:lang w:val="fr-BE"/>
              </w:rPr>
              <w:object w:dxaOrig="1520" w:dyaOrig="987" w14:anchorId="268F1B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8pt;height:49.7pt" o:ole="">
                  <v:imagedata r:id="rId24" o:title=""/>
                </v:shape>
                <o:OLEObject Type="Embed" ProgID="AcroExch.Document.DC" ShapeID="_x0000_i1029" DrawAspect="Icon" ObjectID="_1751097955" r:id="rId25"/>
              </w:object>
            </w:r>
          </w:p>
          <w:p w14:paraId="21F4B9B4" w14:textId="77777777" w:rsidR="0038626C" w:rsidRPr="009C42E7" w:rsidRDefault="0038626C" w:rsidP="0038626C">
            <w:pPr>
              <w:spacing w:line="257" w:lineRule="auto"/>
              <w:rPr>
                <w:rFonts w:cstheme="minorHAnsi"/>
                <w:lang w:val="fr-BE"/>
              </w:rPr>
            </w:pPr>
          </w:p>
        </w:tc>
      </w:tr>
      <w:tr w:rsidR="0038626C" w:rsidRPr="0038626C" w14:paraId="10D2A32E" w14:textId="77777777" w:rsidTr="00422652">
        <w:tc>
          <w:tcPr>
            <w:tcW w:w="1838" w:type="dxa"/>
            <w:tcBorders>
              <w:top w:val="single" w:sz="4" w:space="0" w:color="auto"/>
              <w:left w:val="single" w:sz="4" w:space="0" w:color="auto"/>
              <w:bottom w:val="single" w:sz="4" w:space="0" w:color="auto"/>
              <w:right w:val="single" w:sz="4" w:space="0" w:color="auto"/>
            </w:tcBorders>
          </w:tcPr>
          <w:p w14:paraId="0D0C7537" w14:textId="77777777" w:rsidR="0038626C" w:rsidRPr="009C42E7" w:rsidRDefault="0038626C" w:rsidP="0038626C">
            <w:pPr>
              <w:rPr>
                <w:rFonts w:ascii="Verdana" w:hAnsi="Verdana"/>
                <w:sz w:val="20"/>
                <w:szCs w:val="20"/>
                <w:lang w:val="nl-BE"/>
              </w:rPr>
            </w:pPr>
            <w:r w:rsidRPr="009C42E7">
              <w:rPr>
                <w:rFonts w:ascii="Verdana" w:hAnsi="Verdana"/>
                <w:sz w:val="20"/>
                <w:szCs w:val="20"/>
                <w:lang w:val="nl-BE"/>
              </w:rPr>
              <w:t>Secretariaat</w:t>
            </w:r>
          </w:p>
        </w:tc>
        <w:tc>
          <w:tcPr>
            <w:tcW w:w="11198" w:type="dxa"/>
            <w:tcBorders>
              <w:top w:val="single" w:sz="4" w:space="0" w:color="auto"/>
              <w:left w:val="single" w:sz="4" w:space="0" w:color="auto"/>
              <w:bottom w:val="single" w:sz="4" w:space="0" w:color="auto"/>
              <w:right w:val="single" w:sz="4" w:space="0" w:color="auto"/>
            </w:tcBorders>
          </w:tcPr>
          <w:p w14:paraId="31F97ED2"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Aandachtspunten </w:t>
            </w:r>
            <w:proofErr w:type="spellStart"/>
            <w:r w:rsidRPr="009C42E7">
              <w:rPr>
                <w:rFonts w:ascii="Verdana" w:hAnsi="Verdana"/>
                <w:i/>
                <w:iCs/>
                <w:sz w:val="20"/>
                <w:szCs w:val="20"/>
                <w:lang w:val="nl-BE"/>
              </w:rPr>
              <w:t>Knack</w:t>
            </w:r>
            <w:proofErr w:type="spellEnd"/>
            <w:r w:rsidRPr="009C42E7">
              <w:rPr>
                <w:rFonts w:ascii="Verdana" w:hAnsi="Verdana"/>
                <w:sz w:val="20"/>
                <w:szCs w:val="20"/>
                <w:lang w:val="nl-BE"/>
              </w:rPr>
              <w:t xml:space="preserve"> - 06/08/2020:</w:t>
            </w:r>
          </w:p>
          <w:p w14:paraId="4B830ED6"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 Verhoging van de financiële compensatie voor PSH van 8,5% tot 17% goedgekeurd tijdens de </w:t>
            </w:r>
            <w:proofErr w:type="spellStart"/>
            <w:r w:rsidRPr="009C42E7">
              <w:rPr>
                <w:rFonts w:ascii="Verdana" w:hAnsi="Verdana"/>
                <w:sz w:val="20"/>
                <w:szCs w:val="20"/>
                <w:lang w:val="nl-BE"/>
              </w:rPr>
              <w:t>Corona-crisis</w:t>
            </w:r>
            <w:proofErr w:type="spellEnd"/>
          </w:p>
          <w:p w14:paraId="7DDD0BB1" w14:textId="77777777" w:rsidR="0038626C" w:rsidRPr="009C42E7" w:rsidRDefault="0038626C" w:rsidP="0038626C">
            <w:pPr>
              <w:spacing w:line="257" w:lineRule="auto"/>
              <w:rPr>
                <w:rFonts w:ascii="Verdana" w:hAnsi="Verdana"/>
                <w:color w:val="4472C4" w:themeColor="accent1"/>
                <w:sz w:val="20"/>
                <w:szCs w:val="20"/>
                <w:lang w:val="nl-BE"/>
              </w:rPr>
            </w:pPr>
            <w:hyperlink r:id="rId26" w:history="1">
              <w:r w:rsidRPr="009C42E7">
                <w:rPr>
                  <w:rStyle w:val="Lienhypertexte"/>
                  <w:rFonts w:ascii="Verdana" w:hAnsi="Verdana"/>
                  <w:color w:val="4472C4" w:themeColor="accent1"/>
                  <w:sz w:val="20"/>
                  <w:szCs w:val="20"/>
                  <w:lang w:val="nl-BE"/>
                </w:rPr>
                <w:t>https://moneytalk.knack.be/geld-en-beurs/financiele-compensatie-van-17-procent-voor-houders-pab-en-pvb-budgetten-goedgekeurd/article-news-1627033.html</w:t>
              </w:r>
            </w:hyperlink>
          </w:p>
          <w:p w14:paraId="24169158" w14:textId="77777777" w:rsidR="0038626C" w:rsidRPr="009C42E7" w:rsidRDefault="0038626C" w:rsidP="0038626C">
            <w:pPr>
              <w:spacing w:line="257" w:lineRule="auto"/>
              <w:rPr>
                <w:rFonts w:ascii="Verdana" w:hAnsi="Verdana"/>
                <w:sz w:val="20"/>
                <w:szCs w:val="20"/>
                <w:lang w:val="nl-BE"/>
              </w:rPr>
            </w:pPr>
          </w:p>
        </w:tc>
      </w:tr>
      <w:tr w:rsidR="0038626C" w:rsidRPr="0038626C" w14:paraId="64A5ACF0" w14:textId="77777777" w:rsidTr="00422652">
        <w:tc>
          <w:tcPr>
            <w:tcW w:w="1838" w:type="dxa"/>
            <w:tcBorders>
              <w:top w:val="single" w:sz="4" w:space="0" w:color="auto"/>
              <w:left w:val="single" w:sz="4" w:space="0" w:color="auto"/>
              <w:bottom w:val="single" w:sz="4" w:space="0" w:color="auto"/>
              <w:right w:val="single" w:sz="4" w:space="0" w:color="auto"/>
            </w:tcBorders>
          </w:tcPr>
          <w:p w14:paraId="4F4FBC3B" w14:textId="72F2F246" w:rsidR="0038626C" w:rsidRPr="009C42E7" w:rsidRDefault="0038626C" w:rsidP="0038626C">
            <w:pPr>
              <w:rPr>
                <w:rFonts w:ascii="Verdana" w:hAnsi="Verdana"/>
                <w:sz w:val="20"/>
                <w:szCs w:val="20"/>
                <w:lang w:val="fr-BE"/>
              </w:rPr>
            </w:pPr>
            <w:r w:rsidRPr="009C42E7">
              <w:rPr>
                <w:rFonts w:ascii="Verdana" w:hAnsi="Verdana"/>
                <w:sz w:val="20"/>
                <w:szCs w:val="20"/>
                <w:lang w:val="nl-BE"/>
              </w:rPr>
              <w:t>Secretariaat</w:t>
            </w:r>
          </w:p>
        </w:tc>
        <w:tc>
          <w:tcPr>
            <w:tcW w:w="11198" w:type="dxa"/>
            <w:tcBorders>
              <w:top w:val="single" w:sz="4" w:space="0" w:color="auto"/>
              <w:left w:val="single" w:sz="4" w:space="0" w:color="auto"/>
              <w:bottom w:val="single" w:sz="4" w:space="0" w:color="auto"/>
              <w:right w:val="single" w:sz="4" w:space="0" w:color="auto"/>
            </w:tcBorders>
          </w:tcPr>
          <w:p w14:paraId="26CE0D73" w14:textId="68E20D69"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Aandachtspunten</w:t>
            </w:r>
            <w:r w:rsidRPr="009C42E7">
              <w:rPr>
                <w:rFonts w:ascii="Verdana" w:hAnsi="Verdana"/>
                <w:i/>
                <w:iCs/>
                <w:sz w:val="20"/>
                <w:szCs w:val="20"/>
                <w:lang w:val="nl-BE"/>
              </w:rPr>
              <w:t xml:space="preserve"> VRT</w:t>
            </w:r>
            <w:r w:rsidRPr="009C42E7">
              <w:rPr>
                <w:rFonts w:ascii="Verdana" w:hAnsi="Verdana"/>
                <w:sz w:val="20"/>
                <w:szCs w:val="20"/>
                <w:lang w:val="nl-BE"/>
              </w:rPr>
              <w:t xml:space="preserve"> - 08/09/2021 :</w:t>
            </w:r>
          </w:p>
          <w:p w14:paraId="49E6C8B2" w14:textId="2EBFA478"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 De Vlaamse regering trekt deze legislatuur 270 miljoen extra uit voor </w:t>
            </w:r>
            <w:proofErr w:type="spellStart"/>
            <w:r w:rsidRPr="009C42E7">
              <w:rPr>
                <w:rFonts w:ascii="Verdana" w:hAnsi="Verdana"/>
                <w:sz w:val="20"/>
                <w:szCs w:val="20"/>
                <w:lang w:val="nl-BE"/>
              </w:rPr>
              <w:t>PmH</w:t>
            </w:r>
            <w:proofErr w:type="spellEnd"/>
          </w:p>
          <w:p w14:paraId="35AE3F4A" w14:textId="2C0CB1E8"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xml:space="preserve">- Maar de wachtlijsten zijn erg lang, zodat vele duizenden </w:t>
            </w:r>
            <w:proofErr w:type="spellStart"/>
            <w:r w:rsidRPr="009C42E7">
              <w:rPr>
                <w:rFonts w:ascii="Verdana" w:hAnsi="Verdana"/>
                <w:sz w:val="20"/>
                <w:szCs w:val="20"/>
                <w:lang w:val="nl-BE"/>
              </w:rPr>
              <w:t>PmH</w:t>
            </w:r>
            <w:proofErr w:type="spellEnd"/>
            <w:r w:rsidRPr="009C42E7">
              <w:rPr>
                <w:rFonts w:ascii="Verdana" w:hAnsi="Verdana"/>
                <w:sz w:val="20"/>
                <w:szCs w:val="20"/>
                <w:lang w:val="nl-BE"/>
              </w:rPr>
              <w:t xml:space="preserve"> en hun verzorgers geen vooruitzichten hebben</w:t>
            </w:r>
          </w:p>
          <w:p w14:paraId="78BEBF90" w14:textId="136B6BDF"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lastRenderedPageBreak/>
              <w:t xml:space="preserve">- Sinds 2017 hebben </w:t>
            </w:r>
            <w:proofErr w:type="spellStart"/>
            <w:r w:rsidRPr="009C42E7">
              <w:rPr>
                <w:rFonts w:ascii="Verdana" w:hAnsi="Verdana"/>
                <w:sz w:val="20"/>
                <w:szCs w:val="20"/>
                <w:lang w:val="nl-BE"/>
              </w:rPr>
              <w:t>PmH</w:t>
            </w:r>
            <w:proofErr w:type="spellEnd"/>
            <w:r w:rsidRPr="009C42E7">
              <w:rPr>
                <w:rFonts w:ascii="Verdana" w:hAnsi="Verdana"/>
                <w:sz w:val="20"/>
                <w:szCs w:val="20"/>
                <w:lang w:val="nl-BE"/>
              </w:rPr>
              <w:t xml:space="preserve"> recht op een persoonlijke toelage die afhangt van de ernst van hun handicap, maar het goedkeuringsproces is ingewikkeld en duurt lang</w:t>
            </w:r>
          </w:p>
          <w:p w14:paraId="48C7F4AB"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Op dit moment staan 15.978 Vlaamse volwassenen en 1.038 Vlaamse kinderen op een wachtlijst</w:t>
            </w:r>
          </w:p>
          <w:p w14:paraId="3A02199D"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De lijsten worden elk jaar langer omdat de 270 miljoen die de Vlaamse regering heeft uitgetrokken, naar mensen in noodsituaties gaat. Dit nieuwe budget helpt dus niet degenen die op de wachtlijst staan.</w:t>
            </w:r>
          </w:p>
          <w:p w14:paraId="7D9D7F89"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Het Vlaams Agentschap voor Sociale Bescherming schatte dat 1,6 miljard euro nodig zou zijn om de wachtlijsten volledig weg te werken</w:t>
            </w:r>
          </w:p>
          <w:p w14:paraId="1F6ED301"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Nu de Coronacrisis een diep gat in de Vlaamse begroting heeft geslagen, maken de gezinnen op de wachtlijst zich nog meer zorgen over de toekomst</w:t>
            </w:r>
          </w:p>
          <w:p w14:paraId="09F806A3" w14:textId="1A17D5B9" w:rsidR="0038626C" w:rsidRPr="009C42E7" w:rsidRDefault="0038626C" w:rsidP="0038626C">
            <w:pPr>
              <w:spacing w:line="257" w:lineRule="auto"/>
              <w:rPr>
                <w:rFonts w:ascii="Verdana" w:hAnsi="Verdana"/>
                <w:color w:val="4472C4" w:themeColor="accent1"/>
                <w:sz w:val="20"/>
                <w:szCs w:val="20"/>
                <w:lang w:val="nl-BE"/>
              </w:rPr>
            </w:pPr>
            <w:hyperlink r:id="rId27" w:history="1">
              <w:r w:rsidRPr="009C42E7">
                <w:rPr>
                  <w:rStyle w:val="Lienhypertexte"/>
                  <w:rFonts w:ascii="Verdana" w:hAnsi="Verdana"/>
                  <w:color w:val="4472C4" w:themeColor="accent1"/>
                  <w:sz w:val="20"/>
                  <w:szCs w:val="20"/>
                  <w:lang w:val="nl-BE"/>
                </w:rPr>
                <w:t>https://www.vrt.be/vrtnws/nl/2020/09/08/waarom-de-wachtlijsten-in-de-gehandicaptenzorg-de-komende-jaren/</w:t>
              </w:r>
            </w:hyperlink>
          </w:p>
          <w:p w14:paraId="0B234F4B" w14:textId="77777777" w:rsidR="0038626C" w:rsidRPr="009C42E7" w:rsidRDefault="0038626C" w:rsidP="0038626C">
            <w:pPr>
              <w:spacing w:line="257" w:lineRule="auto"/>
              <w:rPr>
                <w:rFonts w:ascii="Verdana" w:hAnsi="Verdana"/>
                <w:sz w:val="20"/>
                <w:szCs w:val="20"/>
                <w:lang w:val="nl-BE"/>
              </w:rPr>
            </w:pPr>
          </w:p>
        </w:tc>
      </w:tr>
      <w:tr w:rsidR="0038626C" w:rsidRPr="0038626C" w14:paraId="585D24A5" w14:textId="77777777" w:rsidTr="00422652">
        <w:tc>
          <w:tcPr>
            <w:tcW w:w="1838" w:type="dxa"/>
            <w:tcBorders>
              <w:top w:val="single" w:sz="4" w:space="0" w:color="auto"/>
              <w:left w:val="single" w:sz="4" w:space="0" w:color="auto"/>
              <w:bottom w:val="single" w:sz="4" w:space="0" w:color="auto"/>
              <w:right w:val="single" w:sz="4" w:space="0" w:color="auto"/>
            </w:tcBorders>
          </w:tcPr>
          <w:p w14:paraId="69095736" w14:textId="23D51AD6" w:rsidR="0038626C" w:rsidRPr="009C42E7" w:rsidRDefault="0038626C" w:rsidP="0038626C">
            <w:pPr>
              <w:rPr>
                <w:rFonts w:ascii="Verdana" w:hAnsi="Verdana"/>
                <w:sz w:val="20"/>
                <w:szCs w:val="20"/>
                <w:lang w:val="nl-BE"/>
              </w:rPr>
            </w:pPr>
            <w:r w:rsidRPr="009C42E7">
              <w:rPr>
                <w:rFonts w:ascii="Verdana" w:hAnsi="Verdana"/>
                <w:sz w:val="20"/>
                <w:szCs w:val="20"/>
                <w:lang w:val="nl-BE"/>
              </w:rPr>
              <w:lastRenderedPageBreak/>
              <w:t>Secretariaat</w:t>
            </w:r>
          </w:p>
        </w:tc>
        <w:tc>
          <w:tcPr>
            <w:tcW w:w="11198" w:type="dxa"/>
            <w:tcBorders>
              <w:top w:val="single" w:sz="4" w:space="0" w:color="auto"/>
              <w:left w:val="single" w:sz="4" w:space="0" w:color="auto"/>
              <w:bottom w:val="single" w:sz="4" w:space="0" w:color="auto"/>
              <w:right w:val="single" w:sz="4" w:space="0" w:color="auto"/>
            </w:tcBorders>
          </w:tcPr>
          <w:p w14:paraId="1DE53335"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James Van Casteren, algemeen beheerder van het Vlaams Agentschap voor Personen met een Handicap (VAPH), is van mening dat de financiering tijdens de periode van opsluiting de logica van het Persoons volgend budget had moeten volgen. Aan het begin van de opsluiting keerde 11% van de volwassenen en 60% van de jongeren die in instellingen verbleven, terug naar hun familie. De VAPH besloot hun budget bij de instelling te laten om de werking ervan te garanderen, aangezien gehandicapten er 7 dagen per week verbleven en de regering geen werk op korte termijn toestond. De opsluiting duurde langer dan verwacht. De mensen kregen hun budget niet meer. De toegestane verhoging was niet voldoende. In een toekomstige crisis moet het budget aan de gebruiker worden gegeven en moeten de instellingen worden gecompenseerd.</w:t>
            </w:r>
          </w:p>
          <w:p w14:paraId="7CEA49EC" w14:textId="77777777" w:rsidR="0038626C" w:rsidRPr="009C42E7" w:rsidRDefault="0038626C" w:rsidP="0038626C">
            <w:pPr>
              <w:spacing w:line="257" w:lineRule="auto"/>
              <w:ind w:left="1163"/>
              <w:rPr>
                <w:rFonts w:ascii="Verdana" w:hAnsi="Verdana"/>
                <w:sz w:val="20"/>
                <w:szCs w:val="20"/>
                <w:lang w:val="nl-BE"/>
              </w:rPr>
            </w:pPr>
            <w:r w:rsidRPr="009C42E7">
              <w:rPr>
                <w:rFonts w:ascii="Verdana" w:hAnsi="Verdana"/>
                <w:sz w:val="20"/>
                <w:szCs w:val="20"/>
                <w:lang w:val="nl-BE"/>
              </w:rPr>
              <w:t>X., 'Kamerquarantaine voor mensen met handicap kan niet', zegt topambtenaar, in De Standaard, 19/09/2020, p.12.</w:t>
            </w:r>
          </w:p>
          <w:p w14:paraId="2663A928" w14:textId="39304FD7" w:rsidR="0038626C" w:rsidRPr="009C42E7" w:rsidRDefault="0038626C" w:rsidP="0038626C">
            <w:pPr>
              <w:spacing w:line="257" w:lineRule="auto"/>
              <w:rPr>
                <w:rFonts w:ascii="Verdana" w:hAnsi="Verdana"/>
                <w:sz w:val="20"/>
                <w:szCs w:val="20"/>
                <w:lang w:val="nl-BE"/>
              </w:rPr>
            </w:pPr>
          </w:p>
        </w:tc>
      </w:tr>
      <w:tr w:rsidR="0038626C" w:rsidRPr="0038626C" w14:paraId="48476BDC" w14:textId="77777777" w:rsidTr="00422652">
        <w:tc>
          <w:tcPr>
            <w:tcW w:w="1838" w:type="dxa"/>
            <w:tcBorders>
              <w:top w:val="single" w:sz="4" w:space="0" w:color="auto"/>
              <w:left w:val="single" w:sz="4" w:space="0" w:color="auto"/>
              <w:bottom w:val="single" w:sz="4" w:space="0" w:color="auto"/>
              <w:right w:val="single" w:sz="4" w:space="0" w:color="auto"/>
            </w:tcBorders>
          </w:tcPr>
          <w:p w14:paraId="5819C9EB" w14:textId="77777777" w:rsidR="0038626C" w:rsidRPr="009C42E7" w:rsidRDefault="0038626C" w:rsidP="0038626C">
            <w:pPr>
              <w:rPr>
                <w:rFonts w:ascii="Verdana" w:hAnsi="Verdana"/>
                <w:sz w:val="20"/>
                <w:szCs w:val="20"/>
                <w:lang w:val="fr-BE"/>
              </w:rPr>
            </w:pPr>
            <w:r w:rsidRPr="009C42E7">
              <w:rPr>
                <w:rFonts w:ascii="Verdana" w:hAnsi="Verdana"/>
                <w:sz w:val="20"/>
                <w:szCs w:val="20"/>
                <w:lang w:val="nl-BE"/>
              </w:rPr>
              <w:t>Secretariaat</w:t>
            </w:r>
          </w:p>
        </w:tc>
        <w:tc>
          <w:tcPr>
            <w:tcW w:w="11198" w:type="dxa"/>
            <w:tcBorders>
              <w:top w:val="single" w:sz="4" w:space="0" w:color="auto"/>
              <w:left w:val="single" w:sz="4" w:space="0" w:color="auto"/>
              <w:bottom w:val="single" w:sz="4" w:space="0" w:color="auto"/>
              <w:right w:val="single" w:sz="4" w:space="0" w:color="auto"/>
            </w:tcBorders>
          </w:tcPr>
          <w:p w14:paraId="70640EA4" w14:textId="77777777" w:rsidR="0038626C" w:rsidRPr="009C42E7" w:rsidRDefault="0038626C" w:rsidP="0038626C">
            <w:pPr>
              <w:spacing w:line="257" w:lineRule="auto"/>
              <w:rPr>
                <w:rFonts w:ascii="Verdana" w:hAnsi="Verdana"/>
                <w:sz w:val="20"/>
                <w:szCs w:val="20"/>
                <w:lang w:val="fr-BE"/>
              </w:rPr>
            </w:pPr>
            <w:proofErr w:type="spellStart"/>
            <w:r w:rsidRPr="009C42E7">
              <w:rPr>
                <w:rFonts w:ascii="Verdana" w:hAnsi="Verdana"/>
                <w:sz w:val="20"/>
                <w:szCs w:val="20"/>
                <w:lang w:val="fr-BE"/>
              </w:rPr>
              <w:t>Aandachtspunten</w:t>
            </w:r>
            <w:proofErr w:type="spellEnd"/>
            <w:r w:rsidRPr="009C42E7">
              <w:rPr>
                <w:rFonts w:ascii="Verdana" w:hAnsi="Verdana"/>
                <w:sz w:val="20"/>
                <w:szCs w:val="20"/>
                <w:lang w:val="fr-BE"/>
              </w:rPr>
              <w:t xml:space="preserve"> </w:t>
            </w:r>
            <w:r w:rsidRPr="009C42E7">
              <w:rPr>
                <w:rFonts w:ascii="Verdana" w:hAnsi="Verdana"/>
                <w:i/>
                <w:iCs/>
                <w:sz w:val="20"/>
                <w:szCs w:val="20"/>
                <w:lang w:val="fr-BE"/>
              </w:rPr>
              <w:t>Le Soir</w:t>
            </w:r>
            <w:r w:rsidRPr="009C42E7">
              <w:rPr>
                <w:rFonts w:ascii="Verdana" w:hAnsi="Verdana"/>
                <w:sz w:val="20"/>
                <w:szCs w:val="20"/>
                <w:lang w:val="fr-BE"/>
              </w:rPr>
              <w:t xml:space="preserve"> - 06/11/2020 ; </w:t>
            </w:r>
            <w:r w:rsidRPr="009C42E7">
              <w:rPr>
                <w:rFonts w:ascii="Verdana" w:hAnsi="Verdana"/>
                <w:i/>
                <w:iCs/>
                <w:sz w:val="20"/>
                <w:szCs w:val="20"/>
                <w:lang w:val="fr-BE"/>
              </w:rPr>
              <w:t>La Libre Belgique</w:t>
            </w:r>
            <w:r w:rsidRPr="009C42E7">
              <w:rPr>
                <w:rFonts w:ascii="Verdana" w:hAnsi="Verdana"/>
                <w:sz w:val="20"/>
                <w:szCs w:val="20"/>
                <w:lang w:val="fr-BE"/>
              </w:rPr>
              <w:t xml:space="preserve"> - 06/11/2020 ; </w:t>
            </w:r>
            <w:r w:rsidRPr="009C42E7">
              <w:rPr>
                <w:rFonts w:ascii="Verdana" w:hAnsi="Verdana"/>
                <w:i/>
                <w:iCs/>
                <w:sz w:val="20"/>
                <w:szCs w:val="20"/>
                <w:lang w:val="fr-BE"/>
              </w:rPr>
              <w:t>De Standaard</w:t>
            </w:r>
            <w:r w:rsidRPr="009C42E7">
              <w:rPr>
                <w:rFonts w:ascii="Verdana" w:hAnsi="Verdana"/>
                <w:sz w:val="20"/>
                <w:szCs w:val="20"/>
                <w:lang w:val="fr-BE"/>
              </w:rPr>
              <w:t xml:space="preserve"> - 06/11/2020 :</w:t>
            </w:r>
          </w:p>
          <w:p w14:paraId="4992945A"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De federale regering heeft verschillende maatregelen genomen om ondernemingen, werknemers en sociale uitkeringsgerechtigden te steunen</w:t>
            </w:r>
          </w:p>
          <w:p w14:paraId="17521465"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Een bonus van €300 per werknemer</w:t>
            </w:r>
          </w:p>
          <w:p w14:paraId="42E5160C"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Meer dan 200 miljoen voor werknemers in de gezondheidszorg</w:t>
            </w:r>
          </w:p>
          <w:p w14:paraId="698B9C67"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Het recht van doorgang is verdubbeld</w:t>
            </w:r>
          </w:p>
          <w:p w14:paraId="2BFC17A7"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De corona werkloosheid is veralgemeend</w:t>
            </w:r>
          </w:p>
          <w:p w14:paraId="01241B4B" w14:textId="77777777" w:rsidR="0038626C" w:rsidRPr="009C42E7" w:rsidRDefault="0038626C" w:rsidP="0038626C">
            <w:pPr>
              <w:spacing w:line="257" w:lineRule="auto"/>
              <w:rPr>
                <w:rFonts w:ascii="Verdana" w:hAnsi="Verdana"/>
                <w:sz w:val="20"/>
                <w:szCs w:val="20"/>
                <w:lang w:val="nl-BE"/>
              </w:rPr>
            </w:pPr>
            <w:r w:rsidRPr="009C42E7">
              <w:rPr>
                <w:rFonts w:ascii="Verdana" w:hAnsi="Verdana"/>
                <w:sz w:val="20"/>
                <w:szCs w:val="20"/>
                <w:lang w:val="nl-BE"/>
              </w:rPr>
              <w:t>- Toestemming om uitkeringen en een aanvullend inkomen te cumuleren tot eind maart, bovenop de bonus van 50€/maand</w:t>
            </w:r>
          </w:p>
          <w:p w14:paraId="6137B382" w14:textId="77777777" w:rsidR="0038626C" w:rsidRPr="009C42E7" w:rsidRDefault="0038626C" w:rsidP="0038626C">
            <w:pPr>
              <w:spacing w:line="257" w:lineRule="auto"/>
              <w:rPr>
                <w:rFonts w:ascii="Verdana" w:hAnsi="Verdana"/>
                <w:color w:val="4472C4" w:themeColor="accent1"/>
                <w:sz w:val="20"/>
                <w:szCs w:val="20"/>
                <w:lang w:val="nl-BE"/>
              </w:rPr>
            </w:pPr>
            <w:hyperlink r:id="rId28" w:history="1">
              <w:r w:rsidRPr="009C42E7">
                <w:rPr>
                  <w:rStyle w:val="Lienhypertexte"/>
                  <w:rFonts w:ascii="Verdana" w:hAnsi="Verdana"/>
                  <w:color w:val="4472C4" w:themeColor="accent1"/>
                  <w:sz w:val="20"/>
                  <w:szCs w:val="20"/>
                  <w:lang w:val="nl-BE"/>
                </w:rPr>
                <w:t>https://plus.lesoir.be/336387/article/2020-11-06/infirmieres-chomage-temporaire-droit-passerelle-les-mesures-phares-pour-soutenir</w:t>
              </w:r>
            </w:hyperlink>
            <w:r w:rsidRPr="009C42E7">
              <w:rPr>
                <w:rFonts w:ascii="Verdana" w:hAnsi="Verdana"/>
                <w:color w:val="4472C4" w:themeColor="accent1"/>
                <w:sz w:val="20"/>
                <w:szCs w:val="20"/>
                <w:lang w:val="nl-BE"/>
              </w:rPr>
              <w:t xml:space="preserve"> </w:t>
            </w:r>
          </w:p>
          <w:p w14:paraId="30EE62F6" w14:textId="77777777" w:rsidR="0038626C" w:rsidRPr="009C42E7" w:rsidRDefault="0038626C" w:rsidP="0038626C">
            <w:pPr>
              <w:spacing w:line="257" w:lineRule="auto"/>
              <w:rPr>
                <w:rFonts w:ascii="Verdana" w:hAnsi="Verdana"/>
                <w:color w:val="4472C4" w:themeColor="accent1"/>
                <w:sz w:val="20"/>
                <w:szCs w:val="20"/>
                <w:lang w:val="nl-BE"/>
              </w:rPr>
            </w:pPr>
            <w:hyperlink r:id="rId29" w:history="1">
              <w:r w:rsidRPr="009C42E7">
                <w:rPr>
                  <w:rStyle w:val="Lienhypertexte"/>
                  <w:rFonts w:ascii="Verdana" w:hAnsi="Verdana"/>
                  <w:color w:val="4472C4" w:themeColor="accent1"/>
                  <w:sz w:val="20"/>
                  <w:szCs w:val="20"/>
                  <w:lang w:val="nl-BE"/>
                </w:rPr>
                <w:t>https://www.lalibre.be/belgique/politique-belge/coronavirus-200-millions-d-euros-en-plus-pour-le-personnel-de-sante-5fa532497b50a6525bf620f0</w:t>
              </w:r>
            </w:hyperlink>
          </w:p>
          <w:p w14:paraId="4457496A" w14:textId="77777777" w:rsidR="0038626C" w:rsidRPr="009C42E7" w:rsidRDefault="0038626C" w:rsidP="0038626C">
            <w:pPr>
              <w:spacing w:line="257" w:lineRule="auto"/>
              <w:rPr>
                <w:rFonts w:ascii="Verdana" w:hAnsi="Verdana"/>
                <w:color w:val="4472C4" w:themeColor="accent1"/>
                <w:sz w:val="20"/>
                <w:szCs w:val="20"/>
                <w:lang w:val="nl-BE"/>
              </w:rPr>
            </w:pPr>
            <w:hyperlink r:id="rId30" w:history="1">
              <w:r w:rsidRPr="009C42E7">
                <w:rPr>
                  <w:rStyle w:val="Lienhypertexte"/>
                  <w:rFonts w:ascii="Verdana" w:hAnsi="Verdana"/>
                  <w:color w:val="4472C4" w:themeColor="accent1"/>
                  <w:sz w:val="20"/>
                  <w:szCs w:val="20"/>
                  <w:lang w:val="nl-BE"/>
                </w:rPr>
                <w:t>https://www.standaard.be/cnt/dmf20201106_93391437</w:t>
              </w:r>
            </w:hyperlink>
          </w:p>
          <w:p w14:paraId="63A83D60" w14:textId="77777777" w:rsidR="0038626C" w:rsidRPr="009C42E7" w:rsidRDefault="0038626C" w:rsidP="0038626C">
            <w:pPr>
              <w:spacing w:line="257" w:lineRule="auto"/>
              <w:rPr>
                <w:rFonts w:ascii="Verdana" w:hAnsi="Verdana"/>
                <w:sz w:val="20"/>
                <w:szCs w:val="20"/>
                <w:lang w:val="nl-BE"/>
              </w:rPr>
            </w:pPr>
          </w:p>
        </w:tc>
      </w:tr>
    </w:tbl>
    <w:p w14:paraId="428EE376" w14:textId="77777777" w:rsidR="002B0CA6" w:rsidRPr="00046481" w:rsidRDefault="002B0CA6" w:rsidP="00D71680">
      <w:pPr>
        <w:rPr>
          <w:rFonts w:ascii="Verdana" w:hAnsi="Verdana"/>
          <w:sz w:val="20"/>
          <w:szCs w:val="20"/>
          <w:lang w:val="nl-BE"/>
        </w:rPr>
      </w:pPr>
    </w:p>
    <w:sectPr w:rsidR="002B0CA6" w:rsidRPr="00046481" w:rsidSect="002B0CA6">
      <w:endnotePr>
        <w:numFmt w:val="decimal"/>
      </w:endnotePr>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F599" w14:textId="77777777" w:rsidR="00D71680" w:rsidRDefault="00D71680" w:rsidP="00D71680">
      <w:pPr>
        <w:spacing w:after="0" w:line="240" w:lineRule="auto"/>
      </w:pPr>
      <w:r>
        <w:separator/>
      </w:r>
    </w:p>
  </w:endnote>
  <w:endnote w:type="continuationSeparator" w:id="0">
    <w:p w14:paraId="17EDFDDC" w14:textId="77777777" w:rsidR="00D71680" w:rsidRDefault="00D71680" w:rsidP="00D7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FB56" w14:textId="77777777" w:rsidR="00D71680" w:rsidRDefault="00D71680" w:rsidP="00D71680">
      <w:pPr>
        <w:spacing w:after="0" w:line="240" w:lineRule="auto"/>
      </w:pPr>
      <w:r>
        <w:separator/>
      </w:r>
    </w:p>
  </w:footnote>
  <w:footnote w:type="continuationSeparator" w:id="0">
    <w:p w14:paraId="55FC34BD" w14:textId="77777777" w:rsidR="00D71680" w:rsidRDefault="00D71680" w:rsidP="00D71680">
      <w:pPr>
        <w:spacing w:after="0" w:line="240" w:lineRule="auto"/>
      </w:pPr>
      <w:r>
        <w:continuationSeparator/>
      </w:r>
    </w:p>
  </w:footnote>
  <w:footnote w:id="1">
    <w:p w14:paraId="20685A42" w14:textId="77777777" w:rsidR="00D605C7" w:rsidRPr="000E05EC" w:rsidRDefault="00D605C7" w:rsidP="00D605C7">
      <w:pPr>
        <w:pStyle w:val="Notedebasdepage"/>
        <w:rPr>
          <w:lang w:val="nl-NL"/>
        </w:rPr>
      </w:pPr>
      <w:r>
        <w:rPr>
          <w:rStyle w:val="Appelnotedebasdep"/>
        </w:rPr>
        <w:footnoteRef/>
      </w:r>
      <w:hyperlink r:id="rId1" w:history="1">
        <w:r w:rsidRPr="000E05EC">
          <w:rPr>
            <w:rStyle w:val="Lienhypertexte"/>
            <w:lang w:val="nl-NL"/>
          </w:rPr>
          <w:t xml:space="preserve"> </w:t>
        </w:r>
      </w:hyperlink>
      <w:hyperlink r:id="rId2" w:history="1">
        <w:r w:rsidRPr="000E05EC">
          <w:rPr>
            <w:rStyle w:val="Lienhypertexte"/>
            <w:lang w:val="nl-NL"/>
          </w:rPr>
          <w:t>https://www.mi-is.be/nl/pers-multimedia/handicap-en-armoede-weinig-arbeidskansen-hoog-armoederisico</w:t>
        </w:r>
      </w:hyperlink>
    </w:p>
  </w:footnote>
  <w:footnote w:id="2">
    <w:p w14:paraId="6477E110" w14:textId="77777777" w:rsidR="00D605C7" w:rsidRPr="000E05EC" w:rsidRDefault="00D605C7" w:rsidP="00D605C7">
      <w:pPr>
        <w:pStyle w:val="Notedebasdepage"/>
        <w:rPr>
          <w:lang w:val="nl-NL"/>
        </w:rPr>
      </w:pPr>
      <w:r>
        <w:rPr>
          <w:rStyle w:val="Appelnotedebasdep"/>
        </w:rPr>
        <w:footnoteRef/>
      </w:r>
      <w:hyperlink r:id="rId3" w:history="1">
        <w:r w:rsidRPr="000E05EC">
          <w:rPr>
            <w:rStyle w:val="Lienhypertexte"/>
            <w:lang w:val="nl-NL"/>
          </w:rPr>
          <w:t xml:space="preserve"> </w:t>
        </w:r>
      </w:hyperlink>
      <w:hyperlink r:id="rId4" w:history="1">
        <w:r w:rsidRPr="000E05EC">
          <w:rPr>
            <w:rStyle w:val="Lienhypertexte"/>
            <w:lang w:val="nl-NL"/>
          </w:rPr>
          <w:t>https://ec.europa.eu/eurostat/web/microdata/european-union-statistics-on-income-and-living-conditions</w:t>
        </w:r>
      </w:hyperlink>
    </w:p>
  </w:footnote>
  <w:footnote w:id="3">
    <w:p w14:paraId="52C610B6" w14:textId="77777777" w:rsidR="00D605C7" w:rsidRPr="003A2E85" w:rsidRDefault="00D605C7" w:rsidP="00D605C7">
      <w:pPr>
        <w:rPr>
          <w:rFonts w:ascii="Verdana" w:eastAsia="Verdana" w:hAnsi="Verdana" w:cs="Verdana"/>
          <w:sz w:val="20"/>
          <w:szCs w:val="20"/>
        </w:rPr>
      </w:pPr>
      <w:r>
        <w:rPr>
          <w:rStyle w:val="Appelnotedebasdep"/>
        </w:rPr>
        <w:footnoteRef/>
      </w:r>
      <w:r w:rsidRPr="000E05EC">
        <w:rPr>
          <w:rFonts w:eastAsia="Verdana" w:cstheme="minorHAnsi"/>
          <w:sz w:val="18"/>
          <w:szCs w:val="18"/>
          <w:lang w:val="nl-BE"/>
        </w:rPr>
        <w:t xml:space="preserve"> Synthese van het "</w:t>
      </w:r>
      <w:proofErr w:type="spellStart"/>
      <w:r w:rsidRPr="000E05EC">
        <w:rPr>
          <w:rFonts w:eastAsia="Verdana" w:cstheme="minorHAnsi"/>
          <w:sz w:val="18"/>
          <w:szCs w:val="18"/>
          <w:lang w:val="nl-BE"/>
        </w:rPr>
        <w:t>Handilab</w:t>
      </w:r>
      <w:proofErr w:type="spellEnd"/>
      <w:r w:rsidRPr="000E05EC">
        <w:rPr>
          <w:rFonts w:eastAsia="Verdana" w:cstheme="minorHAnsi"/>
          <w:sz w:val="18"/>
          <w:szCs w:val="18"/>
          <w:lang w:val="nl-BE"/>
        </w:rPr>
        <w:t xml:space="preserve">" studieproject. </w:t>
      </w:r>
      <w:proofErr w:type="spellStart"/>
      <w:r w:rsidRPr="000E05EC">
        <w:rPr>
          <w:rFonts w:eastAsia="Verdana" w:cstheme="minorHAnsi"/>
          <w:sz w:val="18"/>
          <w:szCs w:val="18"/>
          <w:lang w:val="nl-BE"/>
        </w:rPr>
        <w:t>Sociaal-economische</w:t>
      </w:r>
      <w:proofErr w:type="spellEnd"/>
      <w:r w:rsidRPr="000E05EC">
        <w:rPr>
          <w:rFonts w:eastAsia="Verdana" w:cstheme="minorHAnsi"/>
          <w:sz w:val="18"/>
          <w:szCs w:val="18"/>
          <w:lang w:val="nl-BE"/>
        </w:rPr>
        <w:t xml:space="preserve"> positie van mensen met een handicap en effectiviteit van uitkeringen voor mensen met een handicap, Leuven, 2012, p.18.</w:t>
      </w:r>
      <w:hyperlink r:id="rId5" w:history="1">
        <w:r w:rsidRPr="003A2E85">
          <w:rPr>
            <w:rStyle w:val="Lienhypertexte"/>
            <w:rFonts w:eastAsia="Verdana" w:cstheme="minorHAnsi"/>
            <w:sz w:val="18"/>
            <w:szCs w:val="18"/>
          </w:rPr>
          <w:t>http://www.belspo.be/belspo/organisation/Publ/pub_ostc/agora/ragkk154samenv_nl.pdf</w:t>
        </w:r>
      </w:hyperlink>
      <w:r w:rsidRPr="003A2E85">
        <w:rPr>
          <w:rFonts w:ascii="Verdana" w:eastAsia="Verdana" w:hAnsi="Verdana" w:cs="Verdana"/>
          <w:sz w:val="20"/>
          <w:szCs w:val="20"/>
        </w:rPr>
        <w:t xml:space="preserve"> </w:t>
      </w:r>
    </w:p>
    <w:p w14:paraId="137BFA73" w14:textId="77777777" w:rsidR="00D605C7" w:rsidRPr="003A2E85" w:rsidRDefault="00D605C7" w:rsidP="00D605C7">
      <w:pPr>
        <w:pStyle w:val="Notedebasdepage"/>
      </w:pPr>
    </w:p>
  </w:footnote>
  <w:footnote w:id="4">
    <w:p w14:paraId="58C12026" w14:textId="3433A3F1" w:rsidR="00D605C7" w:rsidRPr="000E05EC" w:rsidRDefault="00D605C7" w:rsidP="00D605C7">
      <w:pPr>
        <w:pStyle w:val="Notedebasdepage"/>
        <w:rPr>
          <w:lang w:val="nl-BE"/>
        </w:rPr>
      </w:pPr>
      <w:r>
        <w:rPr>
          <w:rStyle w:val="Appelnotedebasdep"/>
        </w:rPr>
        <w:footnoteRef/>
      </w:r>
      <w:r w:rsidRPr="000E05EC">
        <w:rPr>
          <w:lang w:val="nl-BE"/>
        </w:rPr>
        <w:t xml:space="preserve"> Zie met name </w:t>
      </w:r>
      <w:r w:rsidR="004E40E4">
        <w:rPr>
          <w:lang w:val="nl-BE"/>
        </w:rPr>
        <w:t>NHRPH</w:t>
      </w:r>
      <w:r w:rsidRPr="000E05EC">
        <w:rPr>
          <w:lang w:val="nl-BE"/>
        </w:rPr>
        <w:t>-advies 2018-09: http:</w:t>
      </w:r>
      <w:hyperlink r:id="rId6" w:history="1">
        <w:r w:rsidRPr="000E05EC">
          <w:rPr>
            <w:rStyle w:val="Lienhypertexte"/>
            <w:lang w:val="nl-BE"/>
          </w:rPr>
          <w:t>//ph.belgium.be/fr/avis/avis-2018-09.html.</w:t>
        </w:r>
      </w:hyperlink>
    </w:p>
  </w:footnote>
  <w:footnote w:id="5">
    <w:p w14:paraId="39FF52E0" w14:textId="77777777" w:rsidR="00D605C7" w:rsidRPr="000E05EC" w:rsidRDefault="00D605C7" w:rsidP="00D605C7">
      <w:pPr>
        <w:pStyle w:val="Notedebasdepage"/>
        <w:rPr>
          <w:lang w:val="nl-BE"/>
        </w:rPr>
      </w:pPr>
      <w:r>
        <w:rPr>
          <w:rStyle w:val="Appelnotedebasdep"/>
        </w:rPr>
        <w:footnoteRef/>
      </w:r>
      <w:r w:rsidRPr="000E05EC">
        <w:rPr>
          <w:lang w:val="nl-BE"/>
        </w:rPr>
        <w:t xml:space="preserve"> Cijfers vanaf</w:t>
      </w:r>
      <w:r w:rsidRPr="000E05EC">
        <w:rPr>
          <w:vertAlign w:val="superscript"/>
          <w:lang w:val="nl-BE"/>
        </w:rPr>
        <w:t xml:space="preserve"> 1</w:t>
      </w:r>
      <w:r w:rsidRPr="000E05EC">
        <w:rPr>
          <w:lang w:val="nl-BE"/>
        </w:rPr>
        <w:t xml:space="preserve"> juli 2020: https:</w:t>
      </w:r>
      <w:hyperlink r:id="rId7" w:history="1">
        <w:r w:rsidRPr="000E05EC">
          <w:rPr>
            <w:rStyle w:val="Lienhypertexte"/>
            <w:lang w:val="nl-BE"/>
          </w:rPr>
          <w:t>//handicap.belgium.be/fr/chiffres/flux-entrant.htm</w:t>
        </w:r>
      </w:hyperlink>
    </w:p>
  </w:footnote>
  <w:footnote w:id="6">
    <w:p w14:paraId="782A6F44" w14:textId="77777777" w:rsidR="0038626C" w:rsidRPr="000E05EC" w:rsidRDefault="0038626C" w:rsidP="000F784D">
      <w:pPr>
        <w:pStyle w:val="Notedebasdepage"/>
        <w:rPr>
          <w:lang w:val="nl-BE"/>
        </w:rPr>
      </w:pPr>
      <w:r>
        <w:rPr>
          <w:rStyle w:val="Appelnotedebasdep"/>
        </w:rPr>
        <w:footnoteRef/>
      </w:r>
      <w:hyperlink r:id="rId8" w:history="1">
        <w:r w:rsidRPr="000E05EC">
          <w:rPr>
            <w:rStyle w:val="Lienhypertexte"/>
            <w:lang w:val="nl-BE"/>
          </w:rPr>
          <w:t xml:space="preserve"> https://www.nbb.be/fr/lutte-contre-les-consequences-economiques-la-mission-de-leconomic-risk-management-group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8AC"/>
    <w:multiLevelType w:val="hybridMultilevel"/>
    <w:tmpl w:val="A23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E7E0B"/>
    <w:multiLevelType w:val="hybridMultilevel"/>
    <w:tmpl w:val="DBCCD3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970C72"/>
    <w:multiLevelType w:val="hybridMultilevel"/>
    <w:tmpl w:val="20DC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B311E"/>
    <w:multiLevelType w:val="hybridMultilevel"/>
    <w:tmpl w:val="2DE4E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95F97"/>
    <w:multiLevelType w:val="hybridMultilevel"/>
    <w:tmpl w:val="D338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F1A12"/>
    <w:multiLevelType w:val="hybridMultilevel"/>
    <w:tmpl w:val="318A018A"/>
    <w:lvl w:ilvl="0" w:tplc="FFBA0F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61D63"/>
    <w:multiLevelType w:val="hybridMultilevel"/>
    <w:tmpl w:val="28DAA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F495C"/>
    <w:multiLevelType w:val="hybridMultilevel"/>
    <w:tmpl w:val="7AAA5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7556E1"/>
    <w:multiLevelType w:val="hybridMultilevel"/>
    <w:tmpl w:val="D63A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332659"/>
    <w:multiLevelType w:val="hybridMultilevel"/>
    <w:tmpl w:val="1278E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01334"/>
    <w:multiLevelType w:val="hybridMultilevel"/>
    <w:tmpl w:val="D5107A2C"/>
    <w:lvl w:ilvl="0" w:tplc="FFBA0F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B4315"/>
    <w:multiLevelType w:val="hybridMultilevel"/>
    <w:tmpl w:val="5C28E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1216AC9"/>
    <w:multiLevelType w:val="hybridMultilevel"/>
    <w:tmpl w:val="B192C5D2"/>
    <w:lvl w:ilvl="0" w:tplc="B5F28400">
      <w:start w:val="1"/>
      <w:numFmt w:val="bullet"/>
      <w:lvlText w:val="-"/>
      <w:lvlJc w:val="left"/>
      <w:pPr>
        <w:ind w:left="1635" w:hanging="360"/>
      </w:pPr>
      <w:rPr>
        <w:rFonts w:ascii="Verdana" w:eastAsia="Calibri" w:hAnsi="Verdana" w:cs="Calibri" w:hint="default"/>
        <w:color w:val="auto"/>
        <w:sz w:val="20"/>
        <w:szCs w:val="20"/>
      </w:rPr>
    </w:lvl>
    <w:lvl w:ilvl="1" w:tplc="08130003">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15" w15:restartNumberingAfterBreak="0">
    <w:nsid w:val="376A1478"/>
    <w:multiLevelType w:val="hybridMultilevel"/>
    <w:tmpl w:val="E7B82FFA"/>
    <w:lvl w:ilvl="0" w:tplc="0E669AA2">
      <w:start w:val="1"/>
      <w:numFmt w:val="bullet"/>
      <w:lvlText w:val=""/>
      <w:lvlJc w:val="left"/>
      <w:pPr>
        <w:ind w:left="3337" w:hanging="360"/>
      </w:pPr>
      <w:rPr>
        <w:rFonts w:ascii="Symbol" w:hAnsi="Symbol" w:hint="default"/>
      </w:rPr>
    </w:lvl>
    <w:lvl w:ilvl="1" w:tplc="B1708AA8">
      <w:start w:val="1"/>
      <w:numFmt w:val="bullet"/>
      <w:lvlText w:val="o"/>
      <w:lvlJc w:val="left"/>
      <w:pPr>
        <w:ind w:left="4057" w:hanging="360"/>
      </w:pPr>
      <w:rPr>
        <w:rFonts w:ascii="Courier New" w:hAnsi="Courier New" w:hint="default"/>
      </w:rPr>
    </w:lvl>
    <w:lvl w:ilvl="2" w:tplc="BD02AA24">
      <w:start w:val="1"/>
      <w:numFmt w:val="bullet"/>
      <w:lvlText w:val=""/>
      <w:lvlJc w:val="left"/>
      <w:pPr>
        <w:ind w:left="4777" w:hanging="360"/>
      </w:pPr>
      <w:rPr>
        <w:rFonts w:ascii="Wingdings" w:hAnsi="Wingdings" w:hint="default"/>
      </w:rPr>
    </w:lvl>
    <w:lvl w:ilvl="3" w:tplc="A6465DB0">
      <w:start w:val="1"/>
      <w:numFmt w:val="bullet"/>
      <w:lvlText w:val=""/>
      <w:lvlJc w:val="left"/>
      <w:pPr>
        <w:ind w:left="5497" w:hanging="360"/>
      </w:pPr>
      <w:rPr>
        <w:rFonts w:ascii="Symbol" w:hAnsi="Symbol" w:hint="default"/>
      </w:rPr>
    </w:lvl>
    <w:lvl w:ilvl="4" w:tplc="7C008E7A">
      <w:start w:val="1"/>
      <w:numFmt w:val="bullet"/>
      <w:lvlText w:val="o"/>
      <w:lvlJc w:val="left"/>
      <w:pPr>
        <w:ind w:left="6217" w:hanging="360"/>
      </w:pPr>
      <w:rPr>
        <w:rFonts w:ascii="Courier New" w:hAnsi="Courier New" w:hint="default"/>
      </w:rPr>
    </w:lvl>
    <w:lvl w:ilvl="5" w:tplc="44C23B80">
      <w:start w:val="1"/>
      <w:numFmt w:val="bullet"/>
      <w:lvlText w:val=""/>
      <w:lvlJc w:val="left"/>
      <w:pPr>
        <w:ind w:left="6937" w:hanging="360"/>
      </w:pPr>
      <w:rPr>
        <w:rFonts w:ascii="Wingdings" w:hAnsi="Wingdings" w:hint="default"/>
      </w:rPr>
    </w:lvl>
    <w:lvl w:ilvl="6" w:tplc="30C2F044">
      <w:start w:val="1"/>
      <w:numFmt w:val="bullet"/>
      <w:lvlText w:val=""/>
      <w:lvlJc w:val="left"/>
      <w:pPr>
        <w:ind w:left="7657" w:hanging="360"/>
      </w:pPr>
      <w:rPr>
        <w:rFonts w:ascii="Symbol" w:hAnsi="Symbol" w:hint="default"/>
      </w:rPr>
    </w:lvl>
    <w:lvl w:ilvl="7" w:tplc="EA9262B2">
      <w:start w:val="1"/>
      <w:numFmt w:val="bullet"/>
      <w:lvlText w:val="o"/>
      <w:lvlJc w:val="left"/>
      <w:pPr>
        <w:ind w:left="8377" w:hanging="360"/>
      </w:pPr>
      <w:rPr>
        <w:rFonts w:ascii="Courier New" w:hAnsi="Courier New" w:hint="default"/>
      </w:rPr>
    </w:lvl>
    <w:lvl w:ilvl="8" w:tplc="D020F100">
      <w:start w:val="1"/>
      <w:numFmt w:val="bullet"/>
      <w:lvlText w:val=""/>
      <w:lvlJc w:val="left"/>
      <w:pPr>
        <w:ind w:left="9097" w:hanging="360"/>
      </w:pPr>
      <w:rPr>
        <w:rFonts w:ascii="Wingdings" w:hAnsi="Wingdings" w:hint="default"/>
      </w:rPr>
    </w:lvl>
  </w:abstractNum>
  <w:abstractNum w:abstractNumId="16" w15:restartNumberingAfterBreak="0">
    <w:nsid w:val="37F04036"/>
    <w:multiLevelType w:val="hybridMultilevel"/>
    <w:tmpl w:val="A5E83EF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90060"/>
    <w:multiLevelType w:val="hybridMultilevel"/>
    <w:tmpl w:val="300E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21"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cs="Times New Roman"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cs="Times New Roman"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cs="Times New Roman" w:hint="default"/>
      </w:rPr>
    </w:lvl>
    <w:lvl w:ilvl="8" w:tplc="E1E82E7C">
      <w:start w:val="1"/>
      <w:numFmt w:val="bullet"/>
      <w:lvlText w:val=""/>
      <w:lvlJc w:val="left"/>
      <w:pPr>
        <w:ind w:left="6480" w:hanging="360"/>
      </w:pPr>
      <w:rPr>
        <w:rFonts w:ascii="Wingdings" w:hAnsi="Wingdings" w:hint="default"/>
      </w:rPr>
    </w:lvl>
  </w:abstractNum>
  <w:abstractNum w:abstractNumId="22"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517001"/>
    <w:multiLevelType w:val="hybridMultilevel"/>
    <w:tmpl w:val="4998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8B0B27"/>
    <w:multiLevelType w:val="hybridMultilevel"/>
    <w:tmpl w:val="7940F462"/>
    <w:lvl w:ilvl="0" w:tplc="FFBA0F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B457C4"/>
    <w:multiLevelType w:val="hybridMultilevel"/>
    <w:tmpl w:val="D87A4A6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4EB714AB"/>
    <w:multiLevelType w:val="hybridMultilevel"/>
    <w:tmpl w:val="4A54E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0B160E4"/>
    <w:multiLevelType w:val="hybridMultilevel"/>
    <w:tmpl w:val="186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A45066"/>
    <w:multiLevelType w:val="multilevel"/>
    <w:tmpl w:val="3ED6F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FE4216"/>
    <w:multiLevelType w:val="hybridMultilevel"/>
    <w:tmpl w:val="5EDC7C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0" w15:restartNumberingAfterBreak="0">
    <w:nsid w:val="5E256CD4"/>
    <w:multiLevelType w:val="hybridMultilevel"/>
    <w:tmpl w:val="650E5F68"/>
    <w:lvl w:ilvl="0" w:tplc="3FA88BC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1" w15:restartNumberingAfterBreak="0">
    <w:nsid w:val="614431EF"/>
    <w:multiLevelType w:val="hybridMultilevel"/>
    <w:tmpl w:val="A02A0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A0BBA"/>
    <w:multiLevelType w:val="hybridMultilevel"/>
    <w:tmpl w:val="358E1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84179C"/>
    <w:multiLevelType w:val="hybridMultilevel"/>
    <w:tmpl w:val="C69A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E2558"/>
    <w:multiLevelType w:val="hybridMultilevel"/>
    <w:tmpl w:val="9588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abstractNum w:abstractNumId="37" w15:restartNumberingAfterBreak="0">
    <w:nsid w:val="69785BEC"/>
    <w:multiLevelType w:val="hybridMultilevel"/>
    <w:tmpl w:val="6C44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F070C2"/>
    <w:multiLevelType w:val="hybridMultilevel"/>
    <w:tmpl w:val="1C8680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15:restartNumberingAfterBreak="0">
    <w:nsid w:val="6F6A799A"/>
    <w:multiLevelType w:val="hybridMultilevel"/>
    <w:tmpl w:val="BD841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FB3055"/>
    <w:multiLevelType w:val="hybridMultilevel"/>
    <w:tmpl w:val="D4E29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A002DA"/>
    <w:multiLevelType w:val="hybridMultilevel"/>
    <w:tmpl w:val="3620C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363A6"/>
    <w:multiLevelType w:val="hybridMultilevel"/>
    <w:tmpl w:val="62FAA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755145"/>
    <w:multiLevelType w:val="hybridMultilevel"/>
    <w:tmpl w:val="0338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60A3F08"/>
    <w:multiLevelType w:val="hybridMultilevel"/>
    <w:tmpl w:val="6F9AE59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5" w15:restartNumberingAfterBreak="0">
    <w:nsid w:val="77717B68"/>
    <w:multiLevelType w:val="hybridMultilevel"/>
    <w:tmpl w:val="0FC2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cs="Times New Roman"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cs="Times New Roman"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cs="Times New Roman" w:hint="default"/>
      </w:rPr>
    </w:lvl>
    <w:lvl w:ilvl="8" w:tplc="36E43522">
      <w:start w:val="1"/>
      <w:numFmt w:val="bullet"/>
      <w:lvlText w:val=""/>
      <w:lvlJc w:val="left"/>
      <w:pPr>
        <w:ind w:left="6480" w:hanging="360"/>
      </w:pPr>
      <w:rPr>
        <w:rFonts w:ascii="Wingdings" w:hAnsi="Wingdings" w:hint="default"/>
      </w:rPr>
    </w:lvl>
  </w:abstractNum>
  <w:abstractNum w:abstractNumId="47" w15:restartNumberingAfterBreak="0">
    <w:nsid w:val="7ABC4EE8"/>
    <w:multiLevelType w:val="hybridMultilevel"/>
    <w:tmpl w:val="DAEC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177104"/>
    <w:multiLevelType w:val="hybridMultilevel"/>
    <w:tmpl w:val="D0504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0329863">
    <w:abstractNumId w:val="19"/>
  </w:num>
  <w:num w:numId="2" w16cid:durableId="1078287221">
    <w:abstractNumId w:val="30"/>
  </w:num>
  <w:num w:numId="3" w16cid:durableId="60101098">
    <w:abstractNumId w:val="20"/>
  </w:num>
  <w:num w:numId="4" w16cid:durableId="1662927245">
    <w:abstractNumId w:val="36"/>
  </w:num>
  <w:num w:numId="5" w16cid:durableId="696857899">
    <w:abstractNumId w:val="41"/>
  </w:num>
  <w:num w:numId="6" w16cid:durableId="60180430">
    <w:abstractNumId w:val="31"/>
  </w:num>
  <w:num w:numId="7" w16cid:durableId="1879272888">
    <w:abstractNumId w:val="22"/>
  </w:num>
  <w:num w:numId="8" w16cid:durableId="242184833">
    <w:abstractNumId w:val="2"/>
  </w:num>
  <w:num w:numId="9" w16cid:durableId="1553344150">
    <w:abstractNumId w:val="16"/>
  </w:num>
  <w:num w:numId="10" w16cid:durableId="984240360">
    <w:abstractNumId w:val="10"/>
  </w:num>
  <w:num w:numId="11" w16cid:durableId="379550202">
    <w:abstractNumId w:val="27"/>
  </w:num>
  <w:num w:numId="12" w16cid:durableId="655567747">
    <w:abstractNumId w:val="0"/>
  </w:num>
  <w:num w:numId="13" w16cid:durableId="885600579">
    <w:abstractNumId w:val="13"/>
  </w:num>
  <w:num w:numId="14" w16cid:durableId="522785344">
    <w:abstractNumId w:val="37"/>
  </w:num>
  <w:num w:numId="15" w16cid:durableId="1762867957">
    <w:abstractNumId w:val="34"/>
  </w:num>
  <w:num w:numId="16" w16cid:durableId="881744779">
    <w:abstractNumId w:val="9"/>
  </w:num>
  <w:num w:numId="17" w16cid:durableId="1650553059">
    <w:abstractNumId w:val="5"/>
  </w:num>
  <w:num w:numId="18" w16cid:durableId="253787150">
    <w:abstractNumId w:val="17"/>
  </w:num>
  <w:num w:numId="19" w16cid:durableId="1364750332">
    <w:abstractNumId w:val="32"/>
  </w:num>
  <w:num w:numId="20" w16cid:durableId="322197984">
    <w:abstractNumId w:val="4"/>
  </w:num>
  <w:num w:numId="21" w16cid:durableId="720599205">
    <w:abstractNumId w:val="35"/>
  </w:num>
  <w:num w:numId="22" w16cid:durableId="2002808617">
    <w:abstractNumId w:val="3"/>
  </w:num>
  <w:num w:numId="23" w16cid:durableId="254826677">
    <w:abstractNumId w:val="25"/>
  </w:num>
  <w:num w:numId="24" w16cid:durableId="1240672621">
    <w:abstractNumId w:val="40"/>
  </w:num>
  <w:num w:numId="25" w16cid:durableId="1294096814">
    <w:abstractNumId w:val="21"/>
  </w:num>
  <w:num w:numId="26" w16cid:durableId="1091318751">
    <w:abstractNumId w:val="44"/>
  </w:num>
  <w:num w:numId="27" w16cid:durableId="1004434205">
    <w:abstractNumId w:val="29"/>
  </w:num>
  <w:num w:numId="28" w16cid:durableId="1044596885">
    <w:abstractNumId w:val="45"/>
  </w:num>
  <w:num w:numId="29" w16cid:durableId="254632651">
    <w:abstractNumId w:val="1"/>
  </w:num>
  <w:num w:numId="30" w16cid:durableId="784890376">
    <w:abstractNumId w:val="39"/>
  </w:num>
  <w:num w:numId="31" w16cid:durableId="1350450388">
    <w:abstractNumId w:val="8"/>
  </w:num>
  <w:num w:numId="32" w16cid:durableId="258177851">
    <w:abstractNumId w:val="18"/>
  </w:num>
  <w:num w:numId="33" w16cid:durableId="882136432">
    <w:abstractNumId w:val="23"/>
  </w:num>
  <w:num w:numId="34" w16cid:durableId="615525075">
    <w:abstractNumId w:val="33"/>
  </w:num>
  <w:num w:numId="35" w16cid:durableId="1376082169">
    <w:abstractNumId w:val="48"/>
  </w:num>
  <w:num w:numId="36" w16cid:durableId="1558977595">
    <w:abstractNumId w:val="42"/>
  </w:num>
  <w:num w:numId="37" w16cid:durableId="996424107">
    <w:abstractNumId w:val="47"/>
  </w:num>
  <w:num w:numId="38" w16cid:durableId="1060904332">
    <w:abstractNumId w:val="11"/>
  </w:num>
  <w:num w:numId="39" w16cid:durableId="1318798579">
    <w:abstractNumId w:val="15"/>
  </w:num>
  <w:num w:numId="40" w16cid:durableId="94256471">
    <w:abstractNumId w:val="46"/>
  </w:num>
  <w:num w:numId="41" w16cid:durableId="15147567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48975">
    <w:abstractNumId w:val="26"/>
  </w:num>
  <w:num w:numId="43" w16cid:durableId="1279294222">
    <w:abstractNumId w:val="43"/>
  </w:num>
  <w:num w:numId="44" w16cid:durableId="132676955">
    <w:abstractNumId w:val="28"/>
  </w:num>
  <w:num w:numId="45" w16cid:durableId="1537615897">
    <w:abstractNumId w:val="6"/>
  </w:num>
  <w:num w:numId="46" w16cid:durableId="1857226231">
    <w:abstractNumId w:val="7"/>
  </w:num>
  <w:num w:numId="47" w16cid:durableId="1557860333">
    <w:abstractNumId w:val="12"/>
  </w:num>
  <w:num w:numId="48" w16cid:durableId="971592754">
    <w:abstractNumId w:val="24"/>
  </w:num>
  <w:num w:numId="49" w16cid:durableId="19457640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A6"/>
    <w:rsid w:val="000308AB"/>
    <w:rsid w:val="00046481"/>
    <w:rsid w:val="00046EA5"/>
    <w:rsid w:val="000645E9"/>
    <w:rsid w:val="00084FA0"/>
    <w:rsid w:val="0009455B"/>
    <w:rsid w:val="000A5E5F"/>
    <w:rsid w:val="000F784D"/>
    <w:rsid w:val="00105DF6"/>
    <w:rsid w:val="00110F83"/>
    <w:rsid w:val="00182013"/>
    <w:rsid w:val="001E5026"/>
    <w:rsid w:val="001F4386"/>
    <w:rsid w:val="002665AF"/>
    <w:rsid w:val="002776C4"/>
    <w:rsid w:val="002B0CA6"/>
    <w:rsid w:val="002E4E26"/>
    <w:rsid w:val="00326118"/>
    <w:rsid w:val="00337C29"/>
    <w:rsid w:val="0034676E"/>
    <w:rsid w:val="0037152E"/>
    <w:rsid w:val="0038626C"/>
    <w:rsid w:val="00421BDB"/>
    <w:rsid w:val="00422652"/>
    <w:rsid w:val="00432B4C"/>
    <w:rsid w:val="0044127B"/>
    <w:rsid w:val="004418E7"/>
    <w:rsid w:val="004D40A1"/>
    <w:rsid w:val="004E40E4"/>
    <w:rsid w:val="00557AB3"/>
    <w:rsid w:val="0057678E"/>
    <w:rsid w:val="005C62CF"/>
    <w:rsid w:val="005F509D"/>
    <w:rsid w:val="00603181"/>
    <w:rsid w:val="006159C4"/>
    <w:rsid w:val="006814D3"/>
    <w:rsid w:val="007365AB"/>
    <w:rsid w:val="00764F25"/>
    <w:rsid w:val="0077009C"/>
    <w:rsid w:val="00792B7C"/>
    <w:rsid w:val="007F1F93"/>
    <w:rsid w:val="007F2BA4"/>
    <w:rsid w:val="0080151A"/>
    <w:rsid w:val="0081662F"/>
    <w:rsid w:val="0084510E"/>
    <w:rsid w:val="0084730C"/>
    <w:rsid w:val="0087415C"/>
    <w:rsid w:val="00884E5B"/>
    <w:rsid w:val="0089297C"/>
    <w:rsid w:val="00896731"/>
    <w:rsid w:val="00904C33"/>
    <w:rsid w:val="00943149"/>
    <w:rsid w:val="009A3E80"/>
    <w:rsid w:val="009A6361"/>
    <w:rsid w:val="009C42E7"/>
    <w:rsid w:val="00A115CC"/>
    <w:rsid w:val="00A81AE2"/>
    <w:rsid w:val="00AE51E2"/>
    <w:rsid w:val="00B021FA"/>
    <w:rsid w:val="00B07E33"/>
    <w:rsid w:val="00B24DD7"/>
    <w:rsid w:val="00B260C8"/>
    <w:rsid w:val="00B349A3"/>
    <w:rsid w:val="00B87C22"/>
    <w:rsid w:val="00B93799"/>
    <w:rsid w:val="00B9608E"/>
    <w:rsid w:val="00BB461E"/>
    <w:rsid w:val="00BC267B"/>
    <w:rsid w:val="00BC3853"/>
    <w:rsid w:val="00BF5106"/>
    <w:rsid w:val="00C94E8E"/>
    <w:rsid w:val="00CB1299"/>
    <w:rsid w:val="00D214EC"/>
    <w:rsid w:val="00D605C7"/>
    <w:rsid w:val="00D71680"/>
    <w:rsid w:val="00D834FF"/>
    <w:rsid w:val="00DB2529"/>
    <w:rsid w:val="00DD67CC"/>
    <w:rsid w:val="00DE3629"/>
    <w:rsid w:val="00E03A1B"/>
    <w:rsid w:val="00E23147"/>
    <w:rsid w:val="00E62D8E"/>
    <w:rsid w:val="00EA424C"/>
    <w:rsid w:val="00ED207C"/>
    <w:rsid w:val="00ED28A1"/>
    <w:rsid w:val="00F77A18"/>
    <w:rsid w:val="00FA1A1C"/>
    <w:rsid w:val="00FB2D03"/>
    <w:rsid w:val="00FB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6B3D93"/>
  <w15:chartTrackingRefBased/>
  <w15:docId w15:val="{0B9C692C-50A6-458D-9149-EA166559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B0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B0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B0CA6"/>
    <w:rPr>
      <w:rFonts w:asciiTheme="majorHAnsi" w:eastAsiaTheme="majorEastAsia" w:hAnsiTheme="majorHAnsi" w:cstheme="majorBidi"/>
      <w:color w:val="2F5496" w:themeColor="accent1" w:themeShade="BF"/>
      <w:sz w:val="32"/>
      <w:szCs w:val="32"/>
    </w:rPr>
  </w:style>
  <w:style w:type="paragraph" w:styleId="Paragraphedeliste">
    <w:name w:val="List Paragraph"/>
    <w:aliases w:val="Lijstalinea §,tiret2"/>
    <w:basedOn w:val="Normal"/>
    <w:link w:val="ParagraphedelisteCar"/>
    <w:uiPriority w:val="34"/>
    <w:qFormat/>
    <w:rsid w:val="002B0CA6"/>
    <w:pPr>
      <w:ind w:left="720"/>
      <w:contextualSpacing/>
    </w:pPr>
  </w:style>
  <w:style w:type="character" w:styleId="Lienhypertexte">
    <w:name w:val="Hyperlink"/>
    <w:basedOn w:val="Policepardfaut"/>
    <w:uiPriority w:val="99"/>
    <w:unhideWhenUsed/>
    <w:rsid w:val="00DE3629"/>
    <w:rPr>
      <w:color w:val="0563C1" w:themeColor="hyperlink"/>
      <w:u w:val="single"/>
    </w:rPr>
  </w:style>
  <w:style w:type="character" w:styleId="Lienhypertextesuivivisit">
    <w:name w:val="FollowedHyperlink"/>
    <w:basedOn w:val="Policepardfaut"/>
    <w:uiPriority w:val="99"/>
    <w:semiHidden/>
    <w:unhideWhenUsed/>
    <w:rsid w:val="00DE3629"/>
    <w:rPr>
      <w:color w:val="954F72" w:themeColor="followedHyperlink"/>
      <w:u w:val="single"/>
    </w:rPr>
  </w:style>
  <w:style w:type="character" w:styleId="Mentionnonrsolue">
    <w:name w:val="Unresolved Mention"/>
    <w:basedOn w:val="Policepardfaut"/>
    <w:uiPriority w:val="99"/>
    <w:semiHidden/>
    <w:unhideWhenUsed/>
    <w:rsid w:val="00764F25"/>
    <w:rPr>
      <w:color w:val="605E5C"/>
      <w:shd w:val="clear" w:color="auto" w:fill="E1DFDD"/>
    </w:rPr>
  </w:style>
  <w:style w:type="paragraph" w:styleId="En-tte">
    <w:name w:val="header"/>
    <w:basedOn w:val="Normal"/>
    <w:link w:val="En-tteCar"/>
    <w:uiPriority w:val="99"/>
    <w:unhideWhenUsed/>
    <w:rsid w:val="00D71680"/>
    <w:pPr>
      <w:tabs>
        <w:tab w:val="center" w:pos="4703"/>
        <w:tab w:val="right" w:pos="9406"/>
      </w:tabs>
      <w:spacing w:after="0" w:line="240" w:lineRule="auto"/>
    </w:pPr>
  </w:style>
  <w:style w:type="character" w:customStyle="1" w:styleId="En-tteCar">
    <w:name w:val="En-tête Car"/>
    <w:basedOn w:val="Policepardfaut"/>
    <w:link w:val="En-tte"/>
    <w:uiPriority w:val="99"/>
    <w:rsid w:val="00D71680"/>
  </w:style>
  <w:style w:type="paragraph" w:styleId="Pieddepage">
    <w:name w:val="footer"/>
    <w:basedOn w:val="Normal"/>
    <w:link w:val="PieddepageCar"/>
    <w:uiPriority w:val="99"/>
    <w:unhideWhenUsed/>
    <w:rsid w:val="00D71680"/>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71680"/>
  </w:style>
  <w:style w:type="paragraph" w:customStyle="1" w:styleId="SingleTxtG">
    <w:name w:val="_ Single Txt_G"/>
    <w:basedOn w:val="Normal"/>
    <w:link w:val="SingleTxtGChar"/>
    <w:qFormat/>
    <w:rsid w:val="0089297C"/>
    <w:pPr>
      <w:suppressAutoHyphens/>
      <w:kinsoku w:val="0"/>
      <w:overflowPunct w:val="0"/>
      <w:autoSpaceDE w:val="0"/>
      <w:autoSpaceDN w:val="0"/>
      <w:spacing w:after="120" w:line="240" w:lineRule="atLeast"/>
      <w:ind w:left="1134" w:right="1134"/>
      <w:jc w:val="both"/>
    </w:pPr>
    <w:rPr>
      <w:rFonts w:ascii="Times New Roman" w:eastAsia="Arial Unicode MS" w:hAnsi="Times New Roman" w:cs="Times New Roman"/>
      <w:sz w:val="20"/>
      <w:szCs w:val="20"/>
      <w:lang w:val="en-GB" w:eastAsia="zh-CN"/>
    </w:rPr>
  </w:style>
  <w:style w:type="character" w:customStyle="1" w:styleId="SingleTxtGChar">
    <w:name w:val="_ Single Txt_G Char"/>
    <w:basedOn w:val="Policepardfaut"/>
    <w:link w:val="SingleTxtG"/>
    <w:rsid w:val="0089297C"/>
    <w:rPr>
      <w:rFonts w:ascii="Times New Roman" w:eastAsia="Arial Unicode MS" w:hAnsi="Times New Roman" w:cs="Times New Roman"/>
      <w:sz w:val="20"/>
      <w:szCs w:val="20"/>
      <w:lang w:val="en-GB" w:eastAsia="zh-CN"/>
    </w:rPr>
  </w:style>
  <w:style w:type="paragraph" w:styleId="Notedebasdepage">
    <w:name w:val="footnote text"/>
    <w:basedOn w:val="Normal"/>
    <w:link w:val="NotedebasdepageCar"/>
    <w:uiPriority w:val="99"/>
    <w:semiHidden/>
    <w:unhideWhenUsed/>
    <w:rsid w:val="00DD67C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67CC"/>
    <w:rPr>
      <w:sz w:val="20"/>
      <w:szCs w:val="20"/>
    </w:rPr>
  </w:style>
  <w:style w:type="character" w:styleId="Appelnotedebasdep">
    <w:name w:val="footnote reference"/>
    <w:basedOn w:val="Policepardfaut"/>
    <w:uiPriority w:val="99"/>
    <w:semiHidden/>
    <w:unhideWhenUsed/>
    <w:rsid w:val="00DD67CC"/>
    <w:rPr>
      <w:vertAlign w:val="superscript"/>
    </w:rPr>
  </w:style>
  <w:style w:type="paragraph" w:styleId="Textedebulles">
    <w:name w:val="Balloon Text"/>
    <w:basedOn w:val="Normal"/>
    <w:link w:val="TextedebullesCar"/>
    <w:uiPriority w:val="99"/>
    <w:semiHidden/>
    <w:unhideWhenUsed/>
    <w:rsid w:val="00EA42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424C"/>
    <w:rPr>
      <w:rFonts w:ascii="Segoe UI" w:hAnsi="Segoe UI" w:cs="Segoe UI"/>
      <w:sz w:val="18"/>
      <w:szCs w:val="18"/>
    </w:rPr>
  </w:style>
  <w:style w:type="character" w:styleId="Marquedecommentaire">
    <w:name w:val="annotation reference"/>
    <w:basedOn w:val="Policepardfaut"/>
    <w:uiPriority w:val="99"/>
    <w:semiHidden/>
    <w:unhideWhenUsed/>
    <w:rsid w:val="00EA424C"/>
    <w:rPr>
      <w:sz w:val="16"/>
      <w:szCs w:val="16"/>
    </w:rPr>
  </w:style>
  <w:style w:type="paragraph" w:styleId="Commentaire">
    <w:name w:val="annotation text"/>
    <w:basedOn w:val="Normal"/>
    <w:link w:val="CommentaireCar"/>
    <w:uiPriority w:val="99"/>
    <w:semiHidden/>
    <w:unhideWhenUsed/>
    <w:rsid w:val="00EA424C"/>
    <w:pPr>
      <w:spacing w:line="240" w:lineRule="auto"/>
    </w:pPr>
    <w:rPr>
      <w:sz w:val="20"/>
      <w:szCs w:val="20"/>
    </w:rPr>
  </w:style>
  <w:style w:type="character" w:customStyle="1" w:styleId="CommentaireCar">
    <w:name w:val="Commentaire Car"/>
    <w:basedOn w:val="Policepardfaut"/>
    <w:link w:val="Commentaire"/>
    <w:uiPriority w:val="99"/>
    <w:semiHidden/>
    <w:rsid w:val="00EA424C"/>
    <w:rPr>
      <w:sz w:val="20"/>
      <w:szCs w:val="20"/>
    </w:rPr>
  </w:style>
  <w:style w:type="paragraph" w:styleId="Notedefin">
    <w:name w:val="endnote text"/>
    <w:basedOn w:val="Normal"/>
    <w:link w:val="NotedefinCar"/>
    <w:uiPriority w:val="99"/>
    <w:unhideWhenUsed/>
    <w:rsid w:val="00EA424C"/>
    <w:pPr>
      <w:spacing w:after="0" w:line="240" w:lineRule="auto"/>
    </w:pPr>
    <w:rPr>
      <w:sz w:val="20"/>
      <w:szCs w:val="20"/>
    </w:rPr>
  </w:style>
  <w:style w:type="character" w:customStyle="1" w:styleId="NotedefinCar">
    <w:name w:val="Note de fin Car"/>
    <w:basedOn w:val="Policepardfaut"/>
    <w:link w:val="Notedefin"/>
    <w:uiPriority w:val="99"/>
    <w:rsid w:val="00EA424C"/>
    <w:rPr>
      <w:sz w:val="20"/>
      <w:szCs w:val="20"/>
    </w:rPr>
  </w:style>
  <w:style w:type="character" w:styleId="Appeldenotedefin">
    <w:name w:val="endnote reference"/>
    <w:basedOn w:val="Policepardfaut"/>
    <w:uiPriority w:val="99"/>
    <w:semiHidden/>
    <w:unhideWhenUsed/>
    <w:rsid w:val="00EA424C"/>
    <w:rPr>
      <w:vertAlign w:val="superscript"/>
    </w:rPr>
  </w:style>
  <w:style w:type="paragraph" w:styleId="Objetducommentaire">
    <w:name w:val="annotation subject"/>
    <w:basedOn w:val="Commentaire"/>
    <w:next w:val="Commentaire"/>
    <w:link w:val="ObjetducommentaireCar"/>
    <w:uiPriority w:val="99"/>
    <w:semiHidden/>
    <w:unhideWhenUsed/>
    <w:rsid w:val="00D214EC"/>
    <w:rPr>
      <w:b/>
      <w:bCs/>
    </w:rPr>
  </w:style>
  <w:style w:type="character" w:customStyle="1" w:styleId="ObjetducommentaireCar">
    <w:name w:val="Objet du commentaire Car"/>
    <w:basedOn w:val="CommentaireCar"/>
    <w:link w:val="Objetducommentaire"/>
    <w:uiPriority w:val="99"/>
    <w:semiHidden/>
    <w:rsid w:val="00D214EC"/>
    <w:rPr>
      <w:b/>
      <w:bCs/>
      <w:sz w:val="20"/>
      <w:szCs w:val="20"/>
    </w:rPr>
  </w:style>
  <w:style w:type="paragraph" w:styleId="Textebrut">
    <w:name w:val="Plain Text"/>
    <w:basedOn w:val="Normal"/>
    <w:link w:val="TextebrutCar"/>
    <w:uiPriority w:val="99"/>
    <w:semiHidden/>
    <w:unhideWhenUsed/>
    <w:rsid w:val="000A5E5F"/>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0A5E5F"/>
    <w:rPr>
      <w:rFonts w:ascii="Calibri" w:hAnsi="Calibri"/>
      <w:szCs w:val="21"/>
    </w:rPr>
  </w:style>
  <w:style w:type="character" w:customStyle="1" w:styleId="ParagraphedelisteCar">
    <w:name w:val="Paragraphe de liste Car"/>
    <w:aliases w:val="Lijstalinea § Car,tiret2 Car"/>
    <w:basedOn w:val="Policepardfaut"/>
    <w:link w:val="Paragraphedeliste"/>
    <w:uiPriority w:val="34"/>
    <w:qFormat/>
    <w:locked/>
    <w:rsid w:val="00816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belgium.be/nl/adviezen/advies-2023-03.html" TargetMode="External"/><Relationship Id="rId13" Type="http://schemas.openxmlformats.org/officeDocument/2006/relationships/hyperlink" Target="https://www.const-court.be/public/f/2020/2020-103f.pdf" TargetMode="External"/><Relationship Id="rId18" Type="http://schemas.openxmlformats.org/officeDocument/2006/relationships/hyperlink" Target="https://ph.belgium.be/nl/adviezen/advies-2023-03.html" TargetMode="External"/><Relationship Id="rId26" Type="http://schemas.openxmlformats.org/officeDocument/2006/relationships/hyperlink" Target="https://moneytalk.knack.be/geld-en-beurs/financiele-compensatie-van-17-procent-voor-houders-pab-en-pvb-budgetten-goedgekeurd/article-news-1627033.html" TargetMode="External"/><Relationship Id="rId3" Type="http://schemas.openxmlformats.org/officeDocument/2006/relationships/settings" Target="settings.xml"/><Relationship Id="rId21" Type="http://schemas.openxmlformats.org/officeDocument/2006/relationships/hyperlink" Target="https://atv.be/nieuws/mensen-met-handicap-hebben-extra-steun-nodig-bedelen-bij-familie-en-vrienden-99217" TargetMode="External"/><Relationship Id="rId7" Type="http://schemas.openxmlformats.org/officeDocument/2006/relationships/hyperlink" Target="https://www.lecho.be/entreprises/telecom/un-belge-sur-dix-n-a-pas-acces-a-internet-faute-de-moyens/10384157.html" TargetMode="External"/><Relationship Id="rId12" Type="http://schemas.openxmlformats.org/officeDocument/2006/relationships/hyperlink" Target="https://www.rtbf.be/lapremiere/article/detail_autonomicap-wittert-deux-projets-d-envergure?id=10646219" TargetMode="External"/><Relationship Id="rId17" Type="http://schemas.openxmlformats.org/officeDocument/2006/relationships/hyperlink" Target="https://ph.belgium.be/nl/adviezen/advies-2023-03.html"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h.belgium.be/nl/adviezen/advies-2023-03.html" TargetMode="External"/><Relationship Id="rId20" Type="http://schemas.openxmlformats.org/officeDocument/2006/relationships/hyperlink" Target="https://ph.belgium.be/nl/adviezen/advies-2023-03.html" TargetMode="External"/><Relationship Id="rId29" Type="http://schemas.openxmlformats.org/officeDocument/2006/relationships/hyperlink" Target="https://www.lalibre.be/belgique/politique-belge/coronavirus-200-millions-d-euros-en-plus-pour-le-personnel-de-sante-5fa532497b50a6525bf620f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tbf.be/auvio/detail_les-eclaireurs?id=2711690" TargetMode="External"/><Relationship Id="rId24" Type="http://schemas.openxmlformats.org/officeDocument/2006/relationships/image" Target="media/image1.emf"/><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vrt.be/vrtnws/nl/2020/09/08/waarom-de-wachtlijsten-in-de-gehandicaptenzorg-de-komende-jaren/" TargetMode="External"/><Relationship Id="rId23" Type="http://schemas.openxmlformats.org/officeDocument/2006/relationships/hyperlink" Target="https://handicap.belgium.be/fr/news/060720-prime-corona.htm" TargetMode="External"/><Relationship Id="rId28" Type="http://schemas.openxmlformats.org/officeDocument/2006/relationships/hyperlink" Target="https://plus.lesoir.be/336387/article/2020-11-06/infirmieres-chomage-temporaire-droit-passerelle-les-mesures-phares-pour-soutenir" TargetMode="External"/><Relationship Id="rId10" Type="http://schemas.openxmlformats.org/officeDocument/2006/relationships/hyperlink" Target="https://ph.belgium.be/nl/adviezen/advies-2023-03.html" TargetMode="External"/><Relationship Id="rId19" Type="http://schemas.openxmlformats.org/officeDocument/2006/relationships/hyperlink" Target="https://www.europarl.europa.eu/doceo/document/TA-9-2023-0076_EN.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h.belgium.be/nl/adviezen/advies-2023-03.html" TargetMode="External"/><Relationship Id="rId14" Type="http://schemas.openxmlformats.org/officeDocument/2006/relationships/hyperlink" Target="https://ph.belgium.be/nl/adviezen/advies-2023-03.html" TargetMode="External"/><Relationship Id="rId22" Type="http://schemas.openxmlformats.org/officeDocument/2006/relationships/hyperlink" Target="https://www.sudinfo.be/id197948/article/2020-05-29/coronavirus-laide-de-250-euros-est-un-premier-pas-mais-reste-insuffisante-jugent" TargetMode="External"/><Relationship Id="rId27" Type="http://schemas.openxmlformats.org/officeDocument/2006/relationships/hyperlink" Target="https://www.vrt.be/vrtnws/nl/2020/09/08/waarom-de-wachtlijsten-in-de-gehandicaptenzorg-de-komende-jaren/" TargetMode="External"/><Relationship Id="rId30" Type="http://schemas.openxmlformats.org/officeDocument/2006/relationships/hyperlink" Target="https://www.standaard.be/cnt/dmf20201106_9339143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nbb.be/fr/lutte-contre-les-consequences-economiques-la-mission-de-leconomic-risk-management-group" TargetMode="External"/><Relationship Id="rId3" Type="http://schemas.openxmlformats.org/officeDocument/2006/relationships/hyperlink" Target="https://ec.europa.eu/eurostat/fr/web/microdata/european-union-statistics-on-income-and-living-conditions" TargetMode="External"/><Relationship Id="rId7" Type="http://schemas.openxmlformats.org/officeDocument/2006/relationships/hyperlink" Target="https://handicap.belgium.be/fr/chiffres/flux-entrant.htm" TargetMode="External"/><Relationship Id="rId2" Type="http://schemas.openxmlformats.org/officeDocument/2006/relationships/hyperlink" Target="https://www.mi-is.be/nl/pers-multimedia/handicap-en-armoede-weinig-arbeidskansen-hoog-armoederisico" TargetMode="External"/><Relationship Id="rId1" Type="http://schemas.openxmlformats.org/officeDocument/2006/relationships/hyperlink" Target="https://www.mi-is.be/fr/presse-multimedia/handicap-et-pauvrete-peu-de-possibilites-demploi-risque-eleve-de-pauvrete" TargetMode="External"/><Relationship Id="rId6" Type="http://schemas.openxmlformats.org/officeDocument/2006/relationships/hyperlink" Target="http://ph.belgium.be/fr/avis/avis-2018-09.html" TargetMode="External"/><Relationship Id="rId5" Type="http://schemas.openxmlformats.org/officeDocument/2006/relationships/hyperlink" Target="http://www.belspo.be/belspo/organisation/Publ/pub_ostc/agora/ragkk154samenv_nl.pdf" TargetMode="External"/><Relationship Id="rId4" Type="http://schemas.openxmlformats.org/officeDocument/2006/relationships/hyperlink" Target="https://ec.europa.eu/eurostat/web/microdata/european-union-statistics-on-income-and-living-condition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5196</Words>
  <Characters>29619</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10</cp:revision>
  <dcterms:created xsi:type="dcterms:W3CDTF">2022-05-29T11:15:00Z</dcterms:created>
  <dcterms:modified xsi:type="dcterms:W3CDTF">2023-07-17T09:19:00Z</dcterms:modified>
</cp:coreProperties>
</file>