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69A0A5" w14:textId="77777777" w:rsidR="002E761D" w:rsidRPr="00042E71" w:rsidRDefault="002E761D" w:rsidP="002E761D">
      <w:pPr>
        <w:pBdr>
          <w:top w:val="single" w:sz="4" w:space="1" w:color="auto"/>
          <w:left w:val="single" w:sz="4" w:space="4" w:color="auto"/>
          <w:bottom w:val="single" w:sz="4" w:space="1" w:color="auto"/>
          <w:right w:val="single" w:sz="4" w:space="4" w:color="auto"/>
        </w:pBdr>
        <w:jc w:val="center"/>
        <w:rPr>
          <w:rFonts w:cstheme="minorHAnsi"/>
          <w:b/>
          <w:bCs/>
          <w:lang w:val="fr-BE"/>
        </w:rPr>
      </w:pPr>
      <w:r w:rsidRPr="00042E71">
        <w:rPr>
          <w:rFonts w:cstheme="minorHAnsi"/>
          <w:b/>
          <w:bCs/>
          <w:lang w:val="fr-BE"/>
        </w:rPr>
        <w:t xml:space="preserve">Fiche </w:t>
      </w:r>
      <w:r w:rsidR="00C373A6" w:rsidRPr="00042E71">
        <w:rPr>
          <w:rFonts w:cstheme="minorHAnsi"/>
          <w:b/>
          <w:bCs/>
          <w:lang w:val="fr-BE"/>
        </w:rPr>
        <w:t>2</w:t>
      </w:r>
      <w:r w:rsidR="00EB0E24" w:rsidRPr="00042E71">
        <w:rPr>
          <w:rFonts w:cstheme="minorHAnsi"/>
          <w:b/>
          <w:bCs/>
          <w:lang w:val="fr-BE"/>
        </w:rPr>
        <w:t>3</w:t>
      </w:r>
      <w:r w:rsidRPr="00042E71">
        <w:rPr>
          <w:rFonts w:cstheme="minorHAnsi"/>
          <w:b/>
          <w:bCs/>
          <w:lang w:val="fr-BE"/>
        </w:rPr>
        <w:t xml:space="preserve"> :</w:t>
      </w:r>
      <w:r w:rsidR="00EC5A0E" w:rsidRPr="00042E71">
        <w:rPr>
          <w:rFonts w:cstheme="minorHAnsi"/>
          <w:b/>
          <w:bCs/>
          <w:lang w:val="fr-BE"/>
        </w:rPr>
        <w:t xml:space="preserve"> </w:t>
      </w:r>
      <w:r w:rsidR="00EB0E24" w:rsidRPr="00042E71">
        <w:rPr>
          <w:rFonts w:cstheme="minorHAnsi"/>
          <w:b/>
          <w:bCs/>
          <w:lang w:val="fr-BE"/>
        </w:rPr>
        <w:t xml:space="preserve">participation à la vie politique et à la vie publique </w:t>
      </w:r>
      <w:r w:rsidRPr="00042E71">
        <w:rPr>
          <w:rFonts w:cstheme="minorHAnsi"/>
          <w:b/>
          <w:bCs/>
          <w:lang w:val="fr-BE"/>
        </w:rPr>
        <w:t>(</w:t>
      </w:r>
      <w:r w:rsidR="003D6D85" w:rsidRPr="00042E71">
        <w:rPr>
          <w:rFonts w:cstheme="minorHAnsi"/>
          <w:b/>
          <w:bCs/>
          <w:lang w:val="fr-BE"/>
        </w:rPr>
        <w:t>A</w:t>
      </w:r>
      <w:r w:rsidRPr="00042E71">
        <w:rPr>
          <w:rFonts w:cstheme="minorHAnsi"/>
          <w:b/>
          <w:bCs/>
          <w:lang w:val="fr-BE"/>
        </w:rPr>
        <w:t>rt.</w:t>
      </w:r>
      <w:r w:rsidR="007D766D" w:rsidRPr="00042E71">
        <w:rPr>
          <w:rFonts w:cstheme="minorHAnsi"/>
          <w:b/>
          <w:bCs/>
          <w:lang w:val="fr-BE"/>
        </w:rPr>
        <w:t>2</w:t>
      </w:r>
      <w:r w:rsidR="00EB0E24" w:rsidRPr="00042E71">
        <w:rPr>
          <w:rFonts w:cstheme="minorHAnsi"/>
          <w:b/>
          <w:bCs/>
          <w:lang w:val="fr-BE"/>
        </w:rPr>
        <w:t>9</w:t>
      </w:r>
      <w:r w:rsidRPr="00042E71">
        <w:rPr>
          <w:rFonts w:cstheme="minorHAnsi"/>
          <w:b/>
          <w:bCs/>
          <w:lang w:val="fr-BE"/>
        </w:rPr>
        <w:t>)</w:t>
      </w:r>
    </w:p>
    <w:tbl>
      <w:tblPr>
        <w:tblStyle w:val="Grilledutableau"/>
        <w:tblW w:w="13178" w:type="dxa"/>
        <w:tblLook w:val="04A0" w:firstRow="1" w:lastRow="0" w:firstColumn="1" w:lastColumn="0" w:noHBand="0" w:noVBand="1"/>
      </w:tblPr>
      <w:tblGrid>
        <w:gridCol w:w="1413"/>
        <w:gridCol w:w="10206"/>
        <w:gridCol w:w="1559"/>
      </w:tblGrid>
      <w:tr w:rsidR="002E761D" w:rsidRPr="00042E71" w14:paraId="686C9C1C" w14:textId="77777777" w:rsidTr="00B663D2">
        <w:trPr>
          <w:trHeight w:val="347"/>
        </w:trPr>
        <w:tc>
          <w:tcPr>
            <w:tcW w:w="1413" w:type="dxa"/>
          </w:tcPr>
          <w:p w14:paraId="4144D4F9" w14:textId="77777777" w:rsidR="002E761D" w:rsidRPr="00042E71" w:rsidRDefault="002E761D" w:rsidP="00DF4D92">
            <w:pPr>
              <w:jc w:val="center"/>
              <w:rPr>
                <w:rFonts w:cstheme="minorHAnsi"/>
                <w:b/>
                <w:bCs/>
                <w:lang w:val="fr-BE"/>
              </w:rPr>
            </w:pPr>
            <w:r w:rsidRPr="00042E71">
              <w:rPr>
                <w:rFonts w:cstheme="minorHAnsi"/>
                <w:b/>
                <w:bCs/>
                <w:lang w:val="fr-BE"/>
              </w:rPr>
              <w:t>N°</w:t>
            </w:r>
          </w:p>
        </w:tc>
        <w:tc>
          <w:tcPr>
            <w:tcW w:w="10206" w:type="dxa"/>
          </w:tcPr>
          <w:p w14:paraId="08AB3831" w14:textId="77777777" w:rsidR="002E761D" w:rsidRPr="00042E71" w:rsidRDefault="002E761D" w:rsidP="00DF4D92">
            <w:pPr>
              <w:jc w:val="center"/>
              <w:rPr>
                <w:rFonts w:cstheme="minorHAnsi"/>
                <w:b/>
                <w:bCs/>
                <w:lang w:val="fr-BE"/>
              </w:rPr>
            </w:pPr>
            <w:r w:rsidRPr="00042E71">
              <w:rPr>
                <w:rFonts w:cstheme="minorHAnsi"/>
                <w:b/>
                <w:bCs/>
                <w:lang w:val="fr-BE"/>
              </w:rPr>
              <w:t xml:space="preserve">Pour rapport alternatif du BDF </w:t>
            </w:r>
          </w:p>
        </w:tc>
        <w:tc>
          <w:tcPr>
            <w:tcW w:w="1559" w:type="dxa"/>
          </w:tcPr>
          <w:p w14:paraId="2B975A36" w14:textId="77777777" w:rsidR="002E761D" w:rsidRPr="00042E71" w:rsidRDefault="002E761D" w:rsidP="00DF4D92">
            <w:pPr>
              <w:jc w:val="center"/>
              <w:rPr>
                <w:rFonts w:cstheme="minorHAnsi"/>
                <w:b/>
                <w:bCs/>
                <w:lang w:val="fr-BE"/>
              </w:rPr>
            </w:pPr>
            <w:r w:rsidRPr="00042E71">
              <w:rPr>
                <w:rFonts w:cstheme="minorHAnsi"/>
                <w:b/>
                <w:bCs/>
                <w:lang w:val="fr-BE"/>
              </w:rPr>
              <w:t>Source</w:t>
            </w:r>
          </w:p>
        </w:tc>
      </w:tr>
      <w:tr w:rsidR="002E761D" w:rsidRPr="00042E71" w14:paraId="6959977D" w14:textId="77777777" w:rsidTr="00B663D2">
        <w:trPr>
          <w:trHeight w:val="532"/>
        </w:trPr>
        <w:tc>
          <w:tcPr>
            <w:tcW w:w="1413" w:type="dxa"/>
          </w:tcPr>
          <w:p w14:paraId="29ADDDDA" w14:textId="77777777" w:rsidR="002E761D" w:rsidRPr="00042E71" w:rsidRDefault="002E761D" w:rsidP="00DF4D92">
            <w:pPr>
              <w:keepNext/>
              <w:keepLines/>
              <w:spacing w:before="240"/>
              <w:outlineLvl w:val="0"/>
              <w:rPr>
                <w:rFonts w:eastAsiaTheme="majorEastAsia" w:cstheme="minorHAnsi"/>
                <w:lang w:val="fr-CH"/>
              </w:rPr>
            </w:pPr>
            <w:r w:rsidRPr="00042E71">
              <w:rPr>
                <w:rFonts w:eastAsiaTheme="majorEastAsia" w:cstheme="minorHAnsi"/>
                <w:lang w:val="fr-CH"/>
              </w:rPr>
              <w:t>F</w:t>
            </w:r>
            <w:r w:rsidR="00C373A6" w:rsidRPr="00042E71">
              <w:rPr>
                <w:rFonts w:eastAsiaTheme="majorEastAsia" w:cstheme="minorHAnsi"/>
                <w:lang w:val="fr-CH"/>
              </w:rPr>
              <w:t>2</w:t>
            </w:r>
            <w:r w:rsidR="00EB0E24" w:rsidRPr="00042E71">
              <w:rPr>
                <w:rFonts w:eastAsiaTheme="majorEastAsia" w:cstheme="minorHAnsi"/>
                <w:lang w:val="fr-CH"/>
              </w:rPr>
              <w:t>3</w:t>
            </w:r>
            <w:r w:rsidRPr="00042E71">
              <w:rPr>
                <w:rFonts w:eastAsiaTheme="majorEastAsia" w:cstheme="minorHAnsi"/>
                <w:lang w:val="fr-CH"/>
              </w:rPr>
              <w:t xml:space="preserve"> </w:t>
            </w:r>
            <w:r w:rsidR="00CB4C1B" w:rsidRPr="00042E71">
              <w:rPr>
                <w:rFonts w:eastAsiaTheme="majorEastAsia" w:cstheme="minorHAnsi"/>
                <w:lang w:val="fr-CH"/>
              </w:rPr>
              <w:t>Q2</w:t>
            </w:r>
            <w:r w:rsidR="00EB0E24" w:rsidRPr="00042E71">
              <w:rPr>
                <w:rFonts w:eastAsiaTheme="majorEastAsia" w:cstheme="minorHAnsi"/>
                <w:lang w:val="fr-CH"/>
              </w:rPr>
              <w:t>7</w:t>
            </w:r>
            <w:r w:rsidRPr="00042E71">
              <w:rPr>
                <w:rFonts w:eastAsiaTheme="majorEastAsia" w:cstheme="minorHAnsi"/>
                <w:lang w:val="fr-CH"/>
              </w:rPr>
              <w:t xml:space="preserve"> a)</w:t>
            </w:r>
          </w:p>
        </w:tc>
        <w:tc>
          <w:tcPr>
            <w:tcW w:w="10206" w:type="dxa"/>
          </w:tcPr>
          <w:p w14:paraId="0E24BB75" w14:textId="77777777" w:rsidR="00A24932" w:rsidRPr="00042E71" w:rsidRDefault="002E761D" w:rsidP="00A24932">
            <w:pPr>
              <w:keepNext/>
              <w:keepLines/>
              <w:spacing w:before="240"/>
              <w:outlineLvl w:val="0"/>
              <w:rPr>
                <w:rFonts w:eastAsiaTheme="majorEastAsia" w:cstheme="minorHAnsi"/>
                <w:u w:val="single"/>
                <w:lang w:val="fr-BE"/>
              </w:rPr>
            </w:pPr>
            <w:r w:rsidRPr="00042E71">
              <w:rPr>
                <w:rFonts w:eastAsiaTheme="majorEastAsia" w:cstheme="minorHAnsi"/>
                <w:b/>
                <w:bCs/>
                <w:u w:val="single"/>
                <w:lang w:val="fr-CH"/>
              </w:rPr>
              <w:t xml:space="preserve">Question </w:t>
            </w:r>
            <w:r w:rsidR="00CB4C1B" w:rsidRPr="00042E71">
              <w:rPr>
                <w:rFonts w:eastAsiaTheme="majorEastAsia" w:cstheme="minorHAnsi"/>
                <w:b/>
                <w:bCs/>
                <w:u w:val="single"/>
                <w:lang w:val="fr-CH"/>
              </w:rPr>
              <w:t>2</w:t>
            </w:r>
            <w:r w:rsidR="00EB0E24" w:rsidRPr="00042E71">
              <w:rPr>
                <w:rFonts w:eastAsiaTheme="majorEastAsia" w:cstheme="minorHAnsi"/>
                <w:b/>
                <w:bCs/>
                <w:u w:val="single"/>
                <w:lang w:val="fr-CH"/>
              </w:rPr>
              <w:t>7</w:t>
            </w:r>
            <w:r w:rsidRPr="00042E71">
              <w:rPr>
                <w:rFonts w:eastAsiaTheme="majorEastAsia" w:cstheme="minorHAnsi"/>
                <w:u w:val="single"/>
                <w:lang w:val="fr-CH"/>
              </w:rPr>
              <w:t xml:space="preserve">: </w:t>
            </w:r>
            <w:r w:rsidR="00A24932" w:rsidRPr="00042E71">
              <w:rPr>
                <w:rFonts w:eastAsiaTheme="majorEastAsia" w:cstheme="minorHAnsi"/>
                <w:u w:val="single"/>
                <w:lang w:val="fr-BE"/>
              </w:rPr>
              <w:t>Donner des renseignements sur</w:t>
            </w:r>
            <w:r w:rsidR="00201AE4" w:rsidRPr="00042E71">
              <w:rPr>
                <w:rFonts w:eastAsiaTheme="majorEastAsia" w:cstheme="minorHAnsi"/>
                <w:u w:val="single"/>
                <w:lang w:val="fr-BE"/>
              </w:rPr>
              <w:t xml:space="preserve"> les mesures prises pour</w:t>
            </w:r>
            <w:r w:rsidR="009E1D23" w:rsidRPr="00042E71">
              <w:rPr>
                <w:rFonts w:cstheme="minorHAnsi"/>
                <w:u w:val="single"/>
                <w:lang w:val="fr-BE"/>
              </w:rPr>
              <w:t xml:space="preserve"> </w:t>
            </w:r>
            <w:r w:rsidR="00A24932" w:rsidRPr="00042E71">
              <w:rPr>
                <w:rFonts w:eastAsiaTheme="majorEastAsia" w:cstheme="minorHAnsi"/>
                <w:u w:val="single"/>
                <w:lang w:val="fr-BE"/>
              </w:rPr>
              <w:t>:</w:t>
            </w:r>
          </w:p>
          <w:p w14:paraId="32382104" w14:textId="77777777" w:rsidR="002E761D" w:rsidRPr="00042E71" w:rsidRDefault="002E761D" w:rsidP="007D3737">
            <w:pPr>
              <w:pStyle w:val="SingleTxtG"/>
              <w:ind w:left="0" w:right="-57"/>
              <w:jc w:val="left"/>
              <w:rPr>
                <w:rFonts w:asciiTheme="minorHAnsi" w:hAnsiTheme="minorHAnsi" w:cstheme="minorHAnsi"/>
                <w:sz w:val="22"/>
                <w:szCs w:val="22"/>
                <w:u w:val="single"/>
              </w:rPr>
            </w:pPr>
            <w:r w:rsidRPr="00042E71">
              <w:rPr>
                <w:rFonts w:asciiTheme="minorHAnsi" w:hAnsiTheme="minorHAnsi" w:cstheme="minorHAnsi"/>
                <w:sz w:val="22"/>
                <w:szCs w:val="22"/>
                <w:u w:val="single"/>
              </w:rPr>
              <w:t>a</w:t>
            </w:r>
            <w:r w:rsidR="007D766D" w:rsidRPr="00042E71">
              <w:rPr>
                <w:rFonts w:asciiTheme="minorHAnsi" w:hAnsiTheme="minorHAnsi" w:cstheme="minorHAnsi"/>
                <w:sz w:val="22"/>
                <w:szCs w:val="22"/>
                <w:u w:val="single"/>
              </w:rPr>
              <w:t xml:space="preserve">) </w:t>
            </w:r>
            <w:r w:rsidR="007D3737" w:rsidRPr="00042E71">
              <w:rPr>
                <w:rFonts w:asciiTheme="minorHAnsi" w:hAnsiTheme="minorHAnsi" w:cstheme="minorHAnsi"/>
                <w:sz w:val="22"/>
                <w:szCs w:val="22"/>
                <w:u w:val="single"/>
              </w:rPr>
              <w:t>Garantir le droit de toutes les personnes handicapées, y compris celles présentant un handicap intellectuel ou psychosocial, de participer à la vie politique et publique. Donner des renseignements sur la révision des dispositions législatives, telles que les articles</w:t>
            </w:r>
            <w:r w:rsidR="003B0D47" w:rsidRPr="00042E71">
              <w:rPr>
                <w:rFonts w:asciiTheme="minorHAnsi" w:hAnsiTheme="minorHAnsi" w:cstheme="minorHAnsi"/>
                <w:sz w:val="22"/>
                <w:szCs w:val="22"/>
                <w:u w:val="single"/>
              </w:rPr>
              <w:t xml:space="preserve"> </w:t>
            </w:r>
            <w:r w:rsidR="007D3737" w:rsidRPr="00042E71">
              <w:rPr>
                <w:rFonts w:asciiTheme="minorHAnsi" w:hAnsiTheme="minorHAnsi" w:cstheme="minorHAnsi"/>
                <w:sz w:val="22"/>
                <w:szCs w:val="22"/>
                <w:u w:val="single"/>
              </w:rPr>
              <w:t>492 et 497 du Code civil et l’article 7 du Code électoral, qui prévoient la suspension du droit de vote sur la base du handicap</w:t>
            </w:r>
            <w:r w:rsidR="003B0D47" w:rsidRPr="00042E71">
              <w:rPr>
                <w:rFonts w:asciiTheme="minorHAnsi" w:hAnsiTheme="minorHAnsi" w:cstheme="minorHAnsi"/>
                <w:sz w:val="22"/>
                <w:szCs w:val="22"/>
                <w:u w:val="single"/>
              </w:rPr>
              <w:t> </w:t>
            </w:r>
            <w:r w:rsidR="007D3737" w:rsidRPr="00042E71">
              <w:rPr>
                <w:rFonts w:asciiTheme="minorHAnsi" w:hAnsiTheme="minorHAnsi" w:cstheme="minorHAnsi"/>
                <w:sz w:val="22"/>
                <w:szCs w:val="22"/>
                <w:u w:val="single"/>
              </w:rPr>
              <w:t>;</w:t>
            </w:r>
          </w:p>
        </w:tc>
        <w:tc>
          <w:tcPr>
            <w:tcW w:w="1559" w:type="dxa"/>
          </w:tcPr>
          <w:p w14:paraId="2E57620F" w14:textId="26CE95F3" w:rsidR="002E761D" w:rsidRPr="00042E71" w:rsidRDefault="000E077C" w:rsidP="00DF4D92">
            <w:pPr>
              <w:keepNext/>
              <w:keepLines/>
              <w:spacing w:before="240"/>
              <w:outlineLvl w:val="0"/>
              <w:rPr>
                <w:rFonts w:eastAsiaTheme="majorEastAsia" w:cstheme="minorHAnsi"/>
                <w:u w:val="single"/>
                <w:lang w:val="fr-CH"/>
              </w:rPr>
            </w:pPr>
            <w:r>
              <w:rPr>
                <w:rFonts w:eastAsiaTheme="majorEastAsia" w:cstheme="minorHAnsi"/>
                <w:u w:val="single"/>
                <w:lang w:val="fr-CH"/>
              </w:rPr>
              <w:t>UNCRPD</w:t>
            </w:r>
          </w:p>
        </w:tc>
      </w:tr>
      <w:tr w:rsidR="000E077C" w:rsidRPr="00042E71" w14:paraId="1219A3C2" w14:textId="77777777" w:rsidTr="00B663D2">
        <w:trPr>
          <w:trHeight w:val="532"/>
        </w:trPr>
        <w:tc>
          <w:tcPr>
            <w:tcW w:w="1413" w:type="dxa"/>
          </w:tcPr>
          <w:p w14:paraId="20E73C8E" w14:textId="77777777" w:rsidR="000E077C" w:rsidRPr="00042E71" w:rsidRDefault="000E077C" w:rsidP="00DF4D92">
            <w:pPr>
              <w:keepNext/>
              <w:keepLines/>
              <w:spacing w:before="240"/>
              <w:outlineLvl w:val="0"/>
              <w:rPr>
                <w:rFonts w:eastAsiaTheme="majorEastAsia" w:cstheme="minorHAnsi"/>
                <w:lang w:val="fr-CH"/>
              </w:rPr>
            </w:pPr>
          </w:p>
        </w:tc>
        <w:tc>
          <w:tcPr>
            <w:tcW w:w="10206" w:type="dxa"/>
          </w:tcPr>
          <w:p w14:paraId="620ACFC0" w14:textId="77777777" w:rsidR="000E077C" w:rsidRPr="00042E71" w:rsidRDefault="000E077C" w:rsidP="00A24932">
            <w:pPr>
              <w:keepNext/>
              <w:keepLines/>
              <w:spacing w:before="240"/>
              <w:outlineLvl w:val="0"/>
              <w:rPr>
                <w:rFonts w:eastAsiaTheme="majorEastAsia" w:cstheme="minorHAnsi"/>
                <w:b/>
                <w:bCs/>
                <w:u w:val="single"/>
                <w:lang w:val="fr-CH"/>
              </w:rPr>
            </w:pPr>
          </w:p>
        </w:tc>
        <w:tc>
          <w:tcPr>
            <w:tcW w:w="1559" w:type="dxa"/>
          </w:tcPr>
          <w:p w14:paraId="53D0F37B" w14:textId="77777777" w:rsidR="000E077C" w:rsidRPr="00042E71" w:rsidRDefault="000E077C" w:rsidP="00DF4D92">
            <w:pPr>
              <w:keepNext/>
              <w:keepLines/>
              <w:spacing w:before="240"/>
              <w:outlineLvl w:val="0"/>
              <w:rPr>
                <w:rFonts w:eastAsiaTheme="majorEastAsia" w:cstheme="minorHAnsi"/>
                <w:u w:val="single"/>
                <w:lang w:val="fr-CH"/>
              </w:rPr>
            </w:pPr>
          </w:p>
        </w:tc>
      </w:tr>
      <w:tr w:rsidR="002E761D" w:rsidRPr="00042E71" w14:paraId="295BC1B4" w14:textId="77777777" w:rsidTr="00B663D2">
        <w:trPr>
          <w:trHeight w:val="532"/>
        </w:trPr>
        <w:tc>
          <w:tcPr>
            <w:tcW w:w="1413" w:type="dxa"/>
          </w:tcPr>
          <w:p w14:paraId="2D157F89" w14:textId="77777777" w:rsidR="002E761D" w:rsidRPr="00042E71" w:rsidRDefault="002E761D" w:rsidP="00DF4D92">
            <w:pPr>
              <w:rPr>
                <w:rFonts w:cstheme="minorHAnsi"/>
                <w:lang w:val="fr-CH"/>
              </w:rPr>
            </w:pPr>
            <w:r w:rsidRPr="00042E71">
              <w:rPr>
                <w:rFonts w:cstheme="minorHAnsi"/>
                <w:lang w:val="fr-CH"/>
              </w:rPr>
              <w:t>F</w:t>
            </w:r>
            <w:r w:rsidR="00C373A6" w:rsidRPr="00042E71">
              <w:rPr>
                <w:rFonts w:cstheme="minorHAnsi"/>
                <w:lang w:val="fr-CH"/>
              </w:rPr>
              <w:t>2</w:t>
            </w:r>
            <w:r w:rsidR="00EB0E24" w:rsidRPr="00042E71">
              <w:rPr>
                <w:rFonts w:cstheme="minorHAnsi"/>
                <w:lang w:val="fr-CH"/>
              </w:rPr>
              <w:t>3</w:t>
            </w:r>
            <w:r w:rsidRPr="00042E71">
              <w:rPr>
                <w:rFonts w:cstheme="minorHAnsi"/>
                <w:lang w:val="fr-CH"/>
              </w:rPr>
              <w:t xml:space="preserve"> Q</w:t>
            </w:r>
            <w:r w:rsidR="00CB4C1B" w:rsidRPr="00042E71">
              <w:rPr>
                <w:rFonts w:cstheme="minorHAnsi"/>
                <w:lang w:val="fr-CH"/>
              </w:rPr>
              <w:t>2</w:t>
            </w:r>
            <w:r w:rsidR="00EB0E24" w:rsidRPr="00042E71">
              <w:rPr>
                <w:rFonts w:cstheme="minorHAnsi"/>
                <w:lang w:val="fr-CH"/>
              </w:rPr>
              <w:t>7</w:t>
            </w:r>
            <w:r w:rsidRPr="00042E71">
              <w:rPr>
                <w:rFonts w:cstheme="minorHAnsi"/>
                <w:lang w:val="fr-CH"/>
              </w:rPr>
              <w:t xml:space="preserve"> a)</w:t>
            </w:r>
          </w:p>
        </w:tc>
        <w:tc>
          <w:tcPr>
            <w:tcW w:w="10206" w:type="dxa"/>
          </w:tcPr>
          <w:p w14:paraId="2CCA7E8A" w14:textId="77777777" w:rsidR="007D3737" w:rsidRPr="00042E71" w:rsidRDefault="007D3737" w:rsidP="007D3737">
            <w:pPr>
              <w:rPr>
                <w:rFonts w:eastAsia="Verdana" w:cstheme="minorHAnsi"/>
                <w:lang w:val="fr-BE"/>
              </w:rPr>
            </w:pPr>
            <w:r w:rsidRPr="00042E71">
              <w:rPr>
                <w:rFonts w:eastAsia="Verdana" w:cstheme="minorHAnsi"/>
                <w:lang w:val="fr-BE"/>
              </w:rPr>
              <w:t xml:space="preserve">De nombreuses décisions de juges de paix privent encore la personne handicapée du droit de vote. </w:t>
            </w:r>
          </w:p>
          <w:p w14:paraId="6F6550D1" w14:textId="77777777" w:rsidR="007D3737" w:rsidRPr="00042E71" w:rsidRDefault="007D3737" w:rsidP="007D3737">
            <w:pPr>
              <w:rPr>
                <w:rFonts w:eastAsia="Verdana" w:cstheme="minorHAnsi"/>
                <w:lang w:val="fr-BE"/>
              </w:rPr>
            </w:pPr>
          </w:p>
          <w:p w14:paraId="1CDA5638" w14:textId="77777777" w:rsidR="007D3737" w:rsidRPr="00042E71" w:rsidRDefault="007D3737" w:rsidP="007D3737">
            <w:pPr>
              <w:rPr>
                <w:rFonts w:eastAsia="Verdana" w:cstheme="minorHAnsi"/>
                <w:lang w:val="fr-BE"/>
              </w:rPr>
            </w:pPr>
            <w:r w:rsidRPr="00042E71">
              <w:rPr>
                <w:rFonts w:eastAsia="Verdana" w:cstheme="minorHAnsi"/>
                <w:lang w:val="fr-BE"/>
              </w:rPr>
              <w:t>La mise sous un statut de protection juridique doit être une mesure personnalisée</w:t>
            </w:r>
            <w:r w:rsidR="003B0D47" w:rsidRPr="00042E71">
              <w:rPr>
                <w:rFonts w:eastAsia="Verdana" w:cstheme="minorHAnsi"/>
                <w:lang w:val="fr-BE"/>
              </w:rPr>
              <w:t> </w:t>
            </w:r>
            <w:r w:rsidRPr="00042E71">
              <w:rPr>
                <w:rFonts w:eastAsia="Verdana" w:cstheme="minorHAnsi"/>
                <w:lang w:val="fr-BE"/>
              </w:rPr>
              <w:t>: c’est la loi qui le prévoit. Dans les faits, force est de constater que les mesures mises en place restent peu nuancées. Les juges de paix mettent souvent en incapacité les personnes pour l’ensemble des actes prévus dans les différentes listes (biens et personnes avec représentation plutôt qu’assistance).</w:t>
            </w:r>
          </w:p>
          <w:p w14:paraId="7F2A5238" w14:textId="77777777" w:rsidR="002E761D" w:rsidRPr="00042E71" w:rsidRDefault="002E761D" w:rsidP="007D3737">
            <w:pPr>
              <w:rPr>
                <w:rFonts w:cstheme="minorHAnsi"/>
                <w:lang w:val="fr-BE"/>
              </w:rPr>
            </w:pPr>
          </w:p>
          <w:p w14:paraId="15A1312C" w14:textId="77777777" w:rsidR="007D3737" w:rsidRPr="00042E71" w:rsidRDefault="007D3737" w:rsidP="007D3737">
            <w:pPr>
              <w:rPr>
                <w:rFonts w:cstheme="minorHAnsi"/>
                <w:lang w:val="fr-BE"/>
              </w:rPr>
            </w:pPr>
            <w:r w:rsidRPr="00042E71">
              <w:rPr>
                <w:rFonts w:cstheme="minorHAnsi"/>
                <w:lang w:val="fr-BE"/>
              </w:rPr>
              <w:t>Le CSNPH recommande que le modèle de requête soit adapté afin que, lors de la rédaction de celle-ci, la personne qui introduit la requête puisse déjà se prononcer sur la capacité de la personne à accomplir chacun des actes prévus par le législateur. En cas d’incapacité, elle pourra également se prononcer sur la nécessité d’être assistée ou représentée</w:t>
            </w:r>
            <w:r w:rsidRPr="00042E71">
              <w:rPr>
                <w:rFonts w:cstheme="minorHAnsi"/>
                <w:vertAlign w:val="superscript"/>
                <w:lang w:val="fr-BE"/>
              </w:rPr>
              <w:footnoteReference w:id="1"/>
            </w:r>
            <w:r w:rsidRPr="00042E71">
              <w:rPr>
                <w:rFonts w:cstheme="minorHAnsi"/>
                <w:lang w:val="fr-BE"/>
              </w:rPr>
              <w:t xml:space="preserve">. </w:t>
            </w:r>
          </w:p>
          <w:p w14:paraId="63E81E27" w14:textId="77777777" w:rsidR="007D3737" w:rsidRPr="00042E71" w:rsidRDefault="007D3737" w:rsidP="007D3737">
            <w:pPr>
              <w:rPr>
                <w:rFonts w:cstheme="minorHAnsi"/>
                <w:lang w:val="fr-BE"/>
              </w:rPr>
            </w:pPr>
          </w:p>
          <w:p w14:paraId="5AD9AEB5" w14:textId="77777777" w:rsidR="007D3737" w:rsidRPr="00042E71" w:rsidRDefault="007D3737" w:rsidP="007D3737">
            <w:pPr>
              <w:rPr>
                <w:rFonts w:cstheme="minorHAnsi"/>
                <w:lang w:val="fr-BE"/>
              </w:rPr>
            </w:pPr>
            <w:r w:rsidRPr="00042E71">
              <w:rPr>
                <w:rFonts w:cstheme="minorHAnsi"/>
                <w:lang w:val="fr-BE"/>
              </w:rPr>
              <w:t>En plus d’éclairer le juge de paix au moment de la mise en place de la mesure, cette démarche permettra de réfléchir, en amont, aux capacités réelles de la personne et à la nécessité de la protéger pour certains ou pour tous les actes prévus. Cela apportera également plus de prévisibilité quant au contenu de la décision rendue et apportera une base sur laquelle contester une protection trop lourde.</w:t>
            </w:r>
          </w:p>
          <w:p w14:paraId="6C104F36" w14:textId="77777777" w:rsidR="007D3737" w:rsidRPr="00042E71" w:rsidRDefault="007D3737" w:rsidP="007D3737">
            <w:pPr>
              <w:rPr>
                <w:rFonts w:cstheme="minorHAnsi"/>
                <w:lang w:val="fr-BE"/>
              </w:rPr>
            </w:pPr>
          </w:p>
          <w:p w14:paraId="48BBB551" w14:textId="77777777" w:rsidR="007D3737" w:rsidRPr="00042E71" w:rsidRDefault="007D3737" w:rsidP="007D3737">
            <w:pPr>
              <w:rPr>
                <w:rFonts w:cstheme="minorHAnsi"/>
                <w:lang w:val="fr-BE"/>
              </w:rPr>
            </w:pPr>
            <w:r w:rsidRPr="00042E71">
              <w:rPr>
                <w:rFonts w:cstheme="minorHAnsi"/>
                <w:lang w:val="fr-BE"/>
              </w:rPr>
              <w:t>Ainsi en est-il des réflexions autour de l’ajout potentiel d’un nouvel item autour de l’exercice des droits politiques</w:t>
            </w:r>
            <w:r w:rsidR="003B0D47" w:rsidRPr="00042E71">
              <w:rPr>
                <w:rFonts w:cstheme="minorHAnsi"/>
                <w:lang w:val="fr-BE"/>
              </w:rPr>
              <w:t> </w:t>
            </w:r>
            <w:r w:rsidRPr="00042E71">
              <w:rPr>
                <w:rFonts w:cstheme="minorHAnsi"/>
                <w:lang w:val="fr-BE"/>
              </w:rPr>
              <w:t xml:space="preserve">: la question que doit se poser le juge de paix est bien celle de savoir « en quoi protège-t-on </w:t>
            </w:r>
            <w:r w:rsidRPr="00042E71">
              <w:rPr>
                <w:rFonts w:cstheme="minorHAnsi"/>
                <w:u w:val="single"/>
                <w:lang w:val="fr-BE"/>
              </w:rPr>
              <w:t>la personne</w:t>
            </w:r>
            <w:r w:rsidRPr="00042E71">
              <w:rPr>
                <w:rFonts w:cstheme="minorHAnsi"/>
                <w:lang w:val="fr-BE"/>
              </w:rPr>
              <w:t xml:space="preserve"> en la déclarant incapable de voter</w:t>
            </w:r>
            <w:r w:rsidR="003B0D47" w:rsidRPr="00042E71">
              <w:rPr>
                <w:rFonts w:cstheme="minorHAnsi"/>
                <w:lang w:val="fr-BE"/>
              </w:rPr>
              <w:t> </w:t>
            </w:r>
            <w:r w:rsidRPr="00042E71">
              <w:rPr>
                <w:rFonts w:cstheme="minorHAnsi"/>
                <w:lang w:val="fr-BE"/>
              </w:rPr>
              <w:t>? ».</w:t>
            </w:r>
          </w:p>
          <w:p w14:paraId="6427B113" w14:textId="77777777" w:rsidR="007D3737" w:rsidRPr="00042E71" w:rsidRDefault="007D3737" w:rsidP="007D3737">
            <w:pPr>
              <w:rPr>
                <w:rFonts w:cstheme="minorHAnsi"/>
                <w:lang w:val="fr-BE"/>
              </w:rPr>
            </w:pPr>
          </w:p>
          <w:p w14:paraId="61C11F22" w14:textId="77777777" w:rsidR="007D3737" w:rsidRPr="00042E71" w:rsidRDefault="007D3737" w:rsidP="007D3737">
            <w:pPr>
              <w:rPr>
                <w:rFonts w:cstheme="minorHAnsi"/>
                <w:lang w:val="fr-BE"/>
              </w:rPr>
            </w:pPr>
            <w:r w:rsidRPr="00042E71">
              <w:rPr>
                <w:rFonts w:cstheme="minorHAnsi"/>
                <w:lang w:val="fr-BE"/>
              </w:rPr>
              <w:lastRenderedPageBreak/>
              <w:t xml:space="preserve">Les juges de paix n’ont dans les faits pas les moyens de rendre des jugements sur mesure car il manque de moyens humains pour une instruction correcte des situations de vie. </w:t>
            </w:r>
          </w:p>
          <w:p w14:paraId="48D45782" w14:textId="77777777" w:rsidR="007D3737" w:rsidRPr="00042E71" w:rsidRDefault="007D3737" w:rsidP="007D3737">
            <w:pPr>
              <w:rPr>
                <w:rFonts w:cstheme="minorHAnsi"/>
                <w:lang w:val="fr-BE"/>
              </w:rPr>
            </w:pPr>
          </w:p>
          <w:p w14:paraId="152DEF3F" w14:textId="77777777" w:rsidR="007D3737" w:rsidRPr="00042E71" w:rsidRDefault="007D3737" w:rsidP="007D3737">
            <w:pPr>
              <w:rPr>
                <w:rFonts w:cstheme="minorHAnsi"/>
                <w:lang w:val="fr"/>
              </w:rPr>
            </w:pPr>
            <w:r w:rsidRPr="00042E71">
              <w:rPr>
                <w:rFonts w:cstheme="minorHAnsi"/>
                <w:lang w:val="fr-BE"/>
              </w:rPr>
              <w:t>Le Conseil de la Justice, dans</w:t>
            </w:r>
            <w:r w:rsidRPr="00042E71">
              <w:rPr>
                <w:rFonts w:cstheme="minorHAnsi"/>
                <w:lang w:val="fr"/>
              </w:rPr>
              <w:t xml:space="preserve"> son audit de 2019 sur les administrations</w:t>
            </w:r>
            <w:r w:rsidRPr="00042E71">
              <w:rPr>
                <w:rFonts w:cstheme="minorHAnsi"/>
                <w:vertAlign w:val="superscript"/>
                <w:lang w:val="fr"/>
              </w:rPr>
              <w:footnoteReference w:id="2"/>
            </w:r>
            <w:r w:rsidRPr="00042E71">
              <w:rPr>
                <w:rFonts w:cstheme="minorHAnsi"/>
                <w:lang w:val="fr"/>
              </w:rPr>
              <w:t>, a souligné, entre autres, la charge de travail croissante des juges de paix dans le cadre des régimes de protection et la nécessité de systématiser les contacts entre la personne protégée et l</w:t>
            </w:r>
            <w:r w:rsidR="003B0D47" w:rsidRPr="00042E71">
              <w:rPr>
                <w:rFonts w:cstheme="minorHAnsi"/>
                <w:lang w:val="fr"/>
              </w:rPr>
              <w:t>’</w:t>
            </w:r>
            <w:r w:rsidRPr="00042E71">
              <w:rPr>
                <w:rFonts w:cstheme="minorHAnsi"/>
                <w:lang w:val="fr"/>
              </w:rPr>
              <w:t>administrateur.</w:t>
            </w:r>
          </w:p>
          <w:p w14:paraId="1E3FEF46" w14:textId="77777777" w:rsidR="007D3737" w:rsidRPr="00042E71" w:rsidRDefault="007D3737" w:rsidP="007D3737">
            <w:pPr>
              <w:rPr>
                <w:rFonts w:cstheme="minorHAnsi"/>
                <w:lang w:val="fr"/>
              </w:rPr>
            </w:pPr>
          </w:p>
        </w:tc>
        <w:tc>
          <w:tcPr>
            <w:tcW w:w="1559" w:type="dxa"/>
          </w:tcPr>
          <w:p w14:paraId="15CB0A6D" w14:textId="77777777" w:rsidR="002E761D" w:rsidRPr="00042E71" w:rsidRDefault="002E761D" w:rsidP="00DF4D92">
            <w:pPr>
              <w:rPr>
                <w:rFonts w:cstheme="minorHAnsi"/>
                <w:u w:val="single"/>
                <w:lang w:val="fr-BE"/>
              </w:rPr>
            </w:pPr>
            <w:r w:rsidRPr="00042E71">
              <w:rPr>
                <w:rFonts w:cstheme="minorHAnsi"/>
                <w:u w:val="single"/>
                <w:lang w:val="fr-BE"/>
              </w:rPr>
              <w:lastRenderedPageBreak/>
              <w:t>Secrétariat</w:t>
            </w:r>
          </w:p>
        </w:tc>
      </w:tr>
      <w:tr w:rsidR="005839C5" w:rsidRPr="005839C5" w14:paraId="7B683756" w14:textId="77777777" w:rsidTr="00B663D2">
        <w:trPr>
          <w:trHeight w:val="532"/>
        </w:trPr>
        <w:tc>
          <w:tcPr>
            <w:tcW w:w="1413" w:type="dxa"/>
          </w:tcPr>
          <w:p w14:paraId="4022E285" w14:textId="77777777" w:rsidR="00A14831" w:rsidRPr="005839C5" w:rsidRDefault="00A14831" w:rsidP="00DF4D92">
            <w:pPr>
              <w:rPr>
                <w:rFonts w:cstheme="minorHAnsi"/>
                <w:lang w:val="fr-CH"/>
              </w:rPr>
            </w:pPr>
            <w:bookmarkStart w:id="0" w:name="_Hlk105070954"/>
            <w:r w:rsidRPr="005839C5">
              <w:rPr>
                <w:rFonts w:cstheme="minorHAnsi"/>
                <w:lang w:val="fr-CH"/>
              </w:rPr>
              <w:t>F23 Q27 a)</w:t>
            </w:r>
          </w:p>
        </w:tc>
        <w:tc>
          <w:tcPr>
            <w:tcW w:w="10206" w:type="dxa"/>
          </w:tcPr>
          <w:p w14:paraId="41F89B68" w14:textId="4A50F96A" w:rsidR="00042E71" w:rsidRPr="005839C5" w:rsidRDefault="00A14831" w:rsidP="007D3737">
            <w:pPr>
              <w:rPr>
                <w:rFonts w:cstheme="minorHAnsi"/>
                <w:lang w:val="fr-BE"/>
              </w:rPr>
            </w:pPr>
            <w:r w:rsidRPr="005839C5">
              <w:rPr>
                <w:rFonts w:eastAsia="Verdana" w:cstheme="minorHAnsi"/>
                <w:lang w:val="fr-BE"/>
              </w:rPr>
              <w:t>La participation citoyenne des personnes en situation de handicap intellectuel ou psychique reste limitée par de multiples obstacles. Pourtant elles ont autant d’intérêt pour la politique que d’autres personnes</w:t>
            </w:r>
            <w:r w:rsidR="00042E71" w:rsidRPr="005839C5">
              <w:rPr>
                <w:rFonts w:eastAsia="Verdana" w:cstheme="minorHAnsi"/>
                <w:lang w:val="fr-BE"/>
              </w:rPr>
              <w:t xml:space="preserve">. A ce titre, </w:t>
            </w:r>
            <w:r w:rsidR="00042E71" w:rsidRPr="005839C5">
              <w:rPr>
                <w:rFonts w:cstheme="minorHAnsi"/>
                <w:lang w:val="fr-BE"/>
              </w:rPr>
              <w:t xml:space="preserve">Unia demande que les autorités donnent aux justices de paix les moyens nécessaires à leur travail : </w:t>
            </w:r>
          </w:p>
          <w:p w14:paraId="1F7D255C" w14:textId="67841782" w:rsidR="00042E71" w:rsidRPr="005839C5" w:rsidRDefault="00042E71" w:rsidP="00042E71">
            <w:pPr>
              <w:pStyle w:val="Paragraphedeliste"/>
              <w:numPr>
                <w:ilvl w:val="0"/>
                <w:numId w:val="23"/>
              </w:numPr>
              <w:rPr>
                <w:rFonts w:eastAsia="Verdana" w:cstheme="minorHAnsi"/>
                <w:lang w:val="fr-BE"/>
              </w:rPr>
            </w:pPr>
            <w:r w:rsidRPr="005839C5">
              <w:t>Sensibiliser les juges de paix</w:t>
            </w:r>
          </w:p>
          <w:p w14:paraId="3A793C62" w14:textId="1E33B391" w:rsidR="00042E71" w:rsidRPr="005839C5" w:rsidRDefault="00042E71" w:rsidP="001E7CAC">
            <w:pPr>
              <w:pStyle w:val="Paragraphedeliste"/>
              <w:numPr>
                <w:ilvl w:val="0"/>
                <w:numId w:val="23"/>
              </w:numPr>
              <w:rPr>
                <w:rFonts w:eastAsia="Verdana" w:cstheme="minorHAnsi"/>
                <w:lang w:val="fr-BE"/>
              </w:rPr>
            </w:pPr>
            <w:r w:rsidRPr="005839C5">
              <w:rPr>
                <w:lang w:val="fr-BE"/>
              </w:rPr>
              <w:t>Soutenir les juges de paix à prendre des décisions respectueuses des droits des personnes</w:t>
            </w:r>
          </w:p>
          <w:p w14:paraId="478651BB" w14:textId="06AEA660" w:rsidR="00042E71" w:rsidRPr="005839C5" w:rsidRDefault="00A14831" w:rsidP="001E7CAC">
            <w:pPr>
              <w:ind w:left="1028"/>
              <w:rPr>
                <w:rFonts w:eastAsia="Verdana" w:cstheme="minorHAnsi"/>
                <w:lang w:val="fr-BE"/>
              </w:rPr>
            </w:pPr>
            <w:r w:rsidRPr="005839C5">
              <w:rPr>
                <w:rFonts w:eastAsia="Verdana" w:cstheme="minorHAnsi"/>
                <w:lang w:val="fr-BE"/>
              </w:rPr>
              <w:t xml:space="preserve">UNIA, </w:t>
            </w:r>
            <w:r w:rsidRPr="005839C5">
              <w:rPr>
                <w:rFonts w:eastAsia="Verdana" w:cstheme="minorHAnsi"/>
                <w:i/>
                <w:iCs/>
                <w:lang w:val="fr-BE"/>
              </w:rPr>
              <w:t>Rapport sur la participation aux élections des personnes en situation de handicap 2019</w:t>
            </w:r>
            <w:r w:rsidRPr="005839C5">
              <w:rPr>
                <w:rFonts w:eastAsia="Verdana" w:cstheme="minorHAnsi"/>
                <w:lang w:val="fr-BE"/>
              </w:rPr>
              <w:t xml:space="preserve">, </w:t>
            </w:r>
            <w:r w:rsidR="001E7CAC" w:rsidRPr="005839C5">
              <w:rPr>
                <w:rFonts w:eastAsia="Verdana" w:cstheme="minorHAnsi"/>
                <w:lang w:val="fr-BE"/>
              </w:rPr>
              <w:t>p.91-92.</w:t>
            </w:r>
          </w:p>
          <w:p w14:paraId="1558D0C6" w14:textId="28BBE9A0" w:rsidR="00A14831" w:rsidRPr="005839C5" w:rsidRDefault="00C97BB9" w:rsidP="001E7CAC">
            <w:pPr>
              <w:ind w:left="1028"/>
              <w:rPr>
                <w:rFonts w:eastAsia="Verdana" w:cstheme="minorHAnsi"/>
                <w:color w:val="4472C4" w:themeColor="accent1"/>
                <w:lang w:val="fr-BE"/>
              </w:rPr>
            </w:pPr>
            <w:hyperlink r:id="rId8" w:history="1">
              <w:r w:rsidR="00042E71" w:rsidRPr="005839C5">
                <w:rPr>
                  <w:rStyle w:val="Lienhypertexte"/>
                  <w:rFonts w:eastAsia="Verdana" w:cstheme="minorHAnsi"/>
                  <w:color w:val="4472C4" w:themeColor="accent1"/>
                  <w:lang w:val="fr-BE"/>
                </w:rPr>
                <w:t>https://www.unia.be/files/Documenten/Publicaties_docs/Rapport_droit_de_vote_2020.pdf</w:t>
              </w:r>
            </w:hyperlink>
            <w:r w:rsidR="00A14831" w:rsidRPr="005839C5">
              <w:rPr>
                <w:rFonts w:eastAsia="Verdana" w:cstheme="minorHAnsi"/>
                <w:color w:val="4472C4" w:themeColor="accent1"/>
                <w:lang w:val="fr-BE"/>
              </w:rPr>
              <w:t xml:space="preserve"> </w:t>
            </w:r>
          </w:p>
          <w:p w14:paraId="0B4E0836" w14:textId="77777777" w:rsidR="0087656E" w:rsidRPr="005839C5" w:rsidRDefault="0087656E" w:rsidP="007D3737">
            <w:pPr>
              <w:rPr>
                <w:rFonts w:eastAsia="Verdana" w:cstheme="minorHAnsi"/>
                <w:lang w:val="fr-BE"/>
              </w:rPr>
            </w:pPr>
          </w:p>
        </w:tc>
        <w:tc>
          <w:tcPr>
            <w:tcW w:w="1559" w:type="dxa"/>
          </w:tcPr>
          <w:p w14:paraId="4B9DAFA5" w14:textId="77777777" w:rsidR="00A14831" w:rsidRPr="005839C5" w:rsidRDefault="00A14831" w:rsidP="00DF4D92">
            <w:pPr>
              <w:rPr>
                <w:rFonts w:cstheme="minorHAnsi"/>
                <w:u w:val="single"/>
                <w:lang w:val="fr-BE"/>
              </w:rPr>
            </w:pPr>
            <w:r w:rsidRPr="005839C5">
              <w:rPr>
                <w:rFonts w:cstheme="minorHAnsi"/>
                <w:u w:val="single"/>
                <w:lang w:val="fr-BE"/>
              </w:rPr>
              <w:t>Secrétariat</w:t>
            </w:r>
          </w:p>
        </w:tc>
      </w:tr>
      <w:bookmarkEnd w:id="0"/>
      <w:tr w:rsidR="003B0D47" w:rsidRPr="00042E71" w14:paraId="40C6CEB0" w14:textId="77777777" w:rsidTr="00B663D2">
        <w:trPr>
          <w:trHeight w:val="532"/>
        </w:trPr>
        <w:tc>
          <w:tcPr>
            <w:tcW w:w="1413" w:type="dxa"/>
          </w:tcPr>
          <w:p w14:paraId="681FDBBF" w14:textId="77777777" w:rsidR="003B0D47" w:rsidRPr="00042E71" w:rsidRDefault="003B0D47" w:rsidP="003B0D47">
            <w:pPr>
              <w:rPr>
                <w:rFonts w:cstheme="minorHAnsi"/>
                <w:lang w:val="fr-CH"/>
              </w:rPr>
            </w:pPr>
            <w:r w:rsidRPr="00042E71">
              <w:rPr>
                <w:rFonts w:cstheme="minorHAnsi"/>
                <w:lang w:val="fr-CH"/>
              </w:rPr>
              <w:t>F23 Q27 a)</w:t>
            </w:r>
          </w:p>
        </w:tc>
        <w:tc>
          <w:tcPr>
            <w:tcW w:w="10206" w:type="dxa"/>
          </w:tcPr>
          <w:p w14:paraId="293E11D1" w14:textId="75315D9B" w:rsidR="003B0D47" w:rsidRDefault="003B0D47" w:rsidP="003B0D47">
            <w:pPr>
              <w:rPr>
                <w:rFonts w:cstheme="minorHAnsi"/>
                <w:lang w:val="fr-BE"/>
              </w:rPr>
            </w:pPr>
            <w:r w:rsidRPr="00042E71">
              <w:rPr>
                <w:rFonts w:cstheme="minorHAnsi"/>
                <w:lang w:val="fr-BE"/>
              </w:rPr>
              <w:t>Un projet de loi était en préparation sous la précédente législature. Il avait pour but de rajouter le droit de vote dans les actes sur lesquels le juge de paix doit statuer au moment de la mise sous protection judiciaire. Cela ne rentre pas dans l’objectif de protection selon nous et va contribuer à priver un grand nombre de personnes de leur droit de vote.</w:t>
            </w:r>
          </w:p>
          <w:p w14:paraId="01E0EE03" w14:textId="20D91AC5" w:rsidR="001E7CAC" w:rsidRPr="005839C5" w:rsidRDefault="001E7CAC" w:rsidP="003B0D47">
            <w:pPr>
              <w:rPr>
                <w:rFonts w:cstheme="minorHAnsi"/>
                <w:lang w:val="fr-BE"/>
              </w:rPr>
            </w:pPr>
            <w:r w:rsidRPr="005839C5">
              <w:rPr>
                <w:rFonts w:cstheme="minorHAnsi"/>
                <w:highlight w:val="yellow"/>
                <w:lang w:val="fr-BE"/>
              </w:rPr>
              <w:t>Qu’en est-il de ce projet de loi ???</w:t>
            </w:r>
          </w:p>
          <w:p w14:paraId="4D3E5A30" w14:textId="77777777" w:rsidR="003B0D47" w:rsidRPr="00042E71" w:rsidRDefault="003B0D47" w:rsidP="003B0D47">
            <w:pPr>
              <w:rPr>
                <w:rFonts w:eastAsia="Verdana" w:cstheme="minorHAnsi"/>
                <w:lang w:val="fr-BE"/>
              </w:rPr>
            </w:pPr>
          </w:p>
        </w:tc>
        <w:tc>
          <w:tcPr>
            <w:tcW w:w="1559" w:type="dxa"/>
          </w:tcPr>
          <w:p w14:paraId="6C16C66A" w14:textId="77777777" w:rsidR="003B0D47" w:rsidRPr="00042E71" w:rsidRDefault="003B0D47" w:rsidP="003B0D47">
            <w:pPr>
              <w:rPr>
                <w:rFonts w:cstheme="minorHAnsi"/>
                <w:u w:val="single"/>
                <w:lang w:val="fr-BE"/>
              </w:rPr>
            </w:pPr>
            <w:r w:rsidRPr="00042E71">
              <w:rPr>
                <w:rFonts w:cstheme="minorHAnsi"/>
                <w:u w:val="single"/>
                <w:lang w:val="fr-BE"/>
              </w:rPr>
              <w:t>Inclusion</w:t>
            </w:r>
          </w:p>
        </w:tc>
      </w:tr>
      <w:tr w:rsidR="003B0D47" w:rsidRPr="00042E71" w14:paraId="1B00396A" w14:textId="77777777" w:rsidTr="00B663D2">
        <w:trPr>
          <w:trHeight w:val="532"/>
        </w:trPr>
        <w:tc>
          <w:tcPr>
            <w:tcW w:w="1413" w:type="dxa"/>
          </w:tcPr>
          <w:p w14:paraId="25F40B48" w14:textId="77777777" w:rsidR="003B0D47" w:rsidRPr="00042E71" w:rsidRDefault="003B0D47" w:rsidP="003B0D47">
            <w:pPr>
              <w:rPr>
                <w:rFonts w:cstheme="minorHAnsi"/>
                <w:lang w:val="fr-CH"/>
              </w:rPr>
            </w:pPr>
            <w:r w:rsidRPr="00042E71">
              <w:rPr>
                <w:rFonts w:cstheme="minorHAnsi"/>
                <w:lang w:val="fr-CH"/>
              </w:rPr>
              <w:t>F23 Q27 a)</w:t>
            </w:r>
          </w:p>
        </w:tc>
        <w:tc>
          <w:tcPr>
            <w:tcW w:w="10206" w:type="dxa"/>
          </w:tcPr>
          <w:p w14:paraId="1E619EBA" w14:textId="77777777" w:rsidR="005E63D3" w:rsidRPr="00042E71" w:rsidRDefault="005E63D3" w:rsidP="005E63D3">
            <w:pPr>
              <w:rPr>
                <w:rFonts w:eastAsia="Verdana" w:cstheme="minorHAnsi"/>
                <w:u w:val="single"/>
                <w:lang w:val="fr-BE"/>
              </w:rPr>
            </w:pPr>
            <w:r w:rsidRPr="00042E71">
              <w:rPr>
                <w:rFonts w:eastAsia="Verdana" w:cstheme="minorHAnsi"/>
                <w:u w:val="single"/>
                <w:lang w:val="fr-BE"/>
              </w:rPr>
              <w:t>Région flamande</w:t>
            </w:r>
          </w:p>
          <w:p w14:paraId="221309AF" w14:textId="77777777" w:rsidR="005E63D3" w:rsidRPr="00042E71" w:rsidRDefault="005E63D3" w:rsidP="005E63D3">
            <w:pPr>
              <w:rPr>
                <w:rFonts w:eastAsia="Verdana" w:cstheme="minorHAnsi"/>
                <w:lang w:val="fr-BE"/>
              </w:rPr>
            </w:pPr>
            <w:r w:rsidRPr="00042E71">
              <w:rPr>
                <w:rFonts w:eastAsia="Verdana" w:cstheme="minorHAnsi"/>
                <w:lang w:val="fr-BE"/>
              </w:rPr>
              <w:t>"... La Région flamande offre une assistance aux conseillers municipaux handicapés..."</w:t>
            </w:r>
          </w:p>
          <w:p w14:paraId="4F673652" w14:textId="77777777" w:rsidR="003B0D47" w:rsidRPr="00042E71" w:rsidRDefault="005E63D3" w:rsidP="005E63D3">
            <w:pPr>
              <w:ind w:left="598"/>
              <w:rPr>
                <w:rFonts w:eastAsia="Verdana" w:cstheme="minorHAnsi"/>
                <w:lang w:val="fr-BE"/>
              </w:rPr>
            </w:pPr>
            <w:r w:rsidRPr="00042E71">
              <w:rPr>
                <w:rFonts w:eastAsia="Verdana" w:cstheme="minorHAnsi"/>
                <w:lang w:val="fr-BE"/>
              </w:rPr>
              <w:sym w:font="Wingdings" w:char="F0E0"/>
            </w:r>
            <w:r w:rsidRPr="00042E71">
              <w:rPr>
                <w:rFonts w:eastAsia="Verdana" w:cstheme="minorHAnsi"/>
                <w:lang w:val="fr-BE"/>
              </w:rPr>
              <w:t xml:space="preserve"> Bonne intention du gouvernement flamand. Mais dans la pratique, cela ne s'avère pas si bien organisé. Cette personne a le même statut que le titulaire du mandat et reçoit donc également une indemnité de séance, mais il ne s'agit pas d'un statut (indépendant) intéressant qui n'est accordé que pendant la réunion et qui ne peut être donné pour la préparation ou l'aide pratique. En outre, il est également peu connu que vous y ayez droit. En outre, les villes et les municipalités doivent financer elles-mêmes ce projet, ce qui peut également poser problème.</w:t>
            </w:r>
          </w:p>
          <w:p w14:paraId="459BC706" w14:textId="77777777" w:rsidR="005E63D3" w:rsidRPr="00042E71" w:rsidRDefault="005E63D3" w:rsidP="005E63D3">
            <w:pPr>
              <w:rPr>
                <w:rFonts w:eastAsia="Verdana" w:cstheme="minorHAnsi"/>
                <w:lang w:val="fr-BE"/>
              </w:rPr>
            </w:pPr>
          </w:p>
        </w:tc>
        <w:tc>
          <w:tcPr>
            <w:tcW w:w="1559" w:type="dxa"/>
          </w:tcPr>
          <w:p w14:paraId="042F05DA" w14:textId="77777777" w:rsidR="003B0D47" w:rsidRPr="00042E71" w:rsidRDefault="003B0D47" w:rsidP="003B0D47">
            <w:pPr>
              <w:rPr>
                <w:rFonts w:cstheme="minorHAnsi"/>
                <w:u w:val="single"/>
                <w:lang w:val="nl-BE"/>
              </w:rPr>
            </w:pPr>
            <w:r w:rsidRPr="00042E71">
              <w:rPr>
                <w:rFonts w:cstheme="minorHAnsi"/>
                <w:u w:val="single"/>
                <w:lang w:val="nl-BE"/>
              </w:rPr>
              <w:t>VFG</w:t>
            </w:r>
          </w:p>
        </w:tc>
      </w:tr>
      <w:tr w:rsidR="003B0D47" w:rsidRPr="00E050FD" w14:paraId="07D9ABF7" w14:textId="77777777" w:rsidTr="005E63D3">
        <w:trPr>
          <w:trHeight w:val="70"/>
        </w:trPr>
        <w:tc>
          <w:tcPr>
            <w:tcW w:w="1413" w:type="dxa"/>
            <w:shd w:val="clear" w:color="auto" w:fill="D0CECE" w:themeFill="background2" w:themeFillShade="E6"/>
          </w:tcPr>
          <w:p w14:paraId="72A75A57" w14:textId="77777777" w:rsidR="003B0D47" w:rsidRPr="00E050FD" w:rsidRDefault="003B0D47" w:rsidP="003B0D47">
            <w:pPr>
              <w:rPr>
                <w:rFonts w:cstheme="minorHAnsi"/>
                <w:sz w:val="8"/>
                <w:szCs w:val="8"/>
                <w:lang w:val="nl-BE"/>
              </w:rPr>
            </w:pPr>
          </w:p>
        </w:tc>
        <w:tc>
          <w:tcPr>
            <w:tcW w:w="10206" w:type="dxa"/>
            <w:shd w:val="clear" w:color="auto" w:fill="D0CECE" w:themeFill="background2" w:themeFillShade="E6"/>
          </w:tcPr>
          <w:p w14:paraId="1941BCB6" w14:textId="77777777" w:rsidR="003B0D47" w:rsidRPr="00E050FD" w:rsidRDefault="003B0D47" w:rsidP="003B0D47">
            <w:pPr>
              <w:rPr>
                <w:rFonts w:cstheme="minorHAnsi"/>
                <w:sz w:val="8"/>
                <w:szCs w:val="8"/>
                <w:lang w:val="nl-BE"/>
              </w:rPr>
            </w:pPr>
          </w:p>
        </w:tc>
        <w:tc>
          <w:tcPr>
            <w:tcW w:w="1559" w:type="dxa"/>
            <w:shd w:val="clear" w:color="auto" w:fill="D0CECE" w:themeFill="background2" w:themeFillShade="E6"/>
          </w:tcPr>
          <w:p w14:paraId="09F14466" w14:textId="77777777" w:rsidR="003B0D47" w:rsidRPr="00E050FD" w:rsidRDefault="003B0D47" w:rsidP="003B0D47">
            <w:pPr>
              <w:rPr>
                <w:rFonts w:cstheme="minorHAnsi"/>
                <w:sz w:val="8"/>
                <w:szCs w:val="8"/>
                <w:lang w:val="nl-BE"/>
              </w:rPr>
            </w:pPr>
          </w:p>
        </w:tc>
      </w:tr>
      <w:tr w:rsidR="003B0D47" w:rsidRPr="00042E71" w14:paraId="439A519E" w14:textId="77777777" w:rsidTr="00B663D2">
        <w:trPr>
          <w:trHeight w:val="532"/>
        </w:trPr>
        <w:tc>
          <w:tcPr>
            <w:tcW w:w="1413" w:type="dxa"/>
          </w:tcPr>
          <w:p w14:paraId="44A6CAF8" w14:textId="77777777" w:rsidR="003B0D47" w:rsidRPr="00042E71" w:rsidRDefault="003B0D47" w:rsidP="003B0D47">
            <w:pPr>
              <w:rPr>
                <w:rFonts w:cstheme="minorHAnsi"/>
                <w:lang w:val="fr-CH"/>
              </w:rPr>
            </w:pPr>
            <w:r w:rsidRPr="00042E71">
              <w:rPr>
                <w:rFonts w:cstheme="minorHAnsi"/>
                <w:lang w:val="fr-CH"/>
              </w:rPr>
              <w:lastRenderedPageBreak/>
              <w:t>F23 Q27 b)</w:t>
            </w:r>
          </w:p>
        </w:tc>
        <w:tc>
          <w:tcPr>
            <w:tcW w:w="10206" w:type="dxa"/>
          </w:tcPr>
          <w:p w14:paraId="4DC55453" w14:textId="77777777" w:rsidR="003B0D47" w:rsidRPr="00042E71" w:rsidRDefault="003B0D47" w:rsidP="003B0D47">
            <w:pPr>
              <w:keepNext/>
              <w:keepLines/>
              <w:outlineLvl w:val="0"/>
              <w:rPr>
                <w:rFonts w:eastAsiaTheme="majorEastAsia" w:cstheme="minorHAnsi"/>
                <w:u w:val="single"/>
                <w:lang w:val="fr-CH"/>
              </w:rPr>
            </w:pPr>
            <w:r w:rsidRPr="00042E71">
              <w:rPr>
                <w:rFonts w:eastAsiaTheme="majorEastAsia" w:cstheme="minorHAnsi"/>
                <w:b/>
                <w:bCs/>
                <w:u w:val="single"/>
                <w:lang w:val="fr-CH"/>
              </w:rPr>
              <w:t>Question 27</w:t>
            </w:r>
            <w:r w:rsidRPr="00042E71">
              <w:rPr>
                <w:rFonts w:eastAsiaTheme="majorEastAsia" w:cstheme="minorHAnsi"/>
                <w:u w:val="single"/>
                <w:lang w:val="fr-CH"/>
              </w:rPr>
              <w:t xml:space="preserve"> : </w:t>
            </w:r>
            <w:r w:rsidRPr="00042E71">
              <w:rPr>
                <w:rFonts w:eastAsiaTheme="majorEastAsia" w:cstheme="minorHAnsi"/>
                <w:u w:val="single"/>
                <w:lang w:val="fr-BE"/>
              </w:rPr>
              <w:t>Donner des renseignements sur les mesures prises pour :</w:t>
            </w:r>
          </w:p>
          <w:p w14:paraId="2640D1E4" w14:textId="77777777" w:rsidR="003B0D47" w:rsidRPr="00042E71" w:rsidRDefault="003B0D47" w:rsidP="003B0D47">
            <w:pPr>
              <w:pStyle w:val="SingleTxtG"/>
              <w:ind w:left="0" w:right="0"/>
              <w:jc w:val="left"/>
              <w:rPr>
                <w:rFonts w:asciiTheme="minorHAnsi" w:hAnsiTheme="minorHAnsi" w:cstheme="minorHAnsi"/>
                <w:sz w:val="22"/>
                <w:szCs w:val="22"/>
                <w:u w:val="single"/>
              </w:rPr>
            </w:pPr>
            <w:r w:rsidRPr="00042E71">
              <w:rPr>
                <w:rFonts w:asciiTheme="minorHAnsi" w:hAnsiTheme="minorHAnsi" w:cstheme="minorHAnsi"/>
                <w:sz w:val="22"/>
                <w:szCs w:val="22"/>
                <w:u w:val="single"/>
                <w:lang w:val="fr-BE"/>
              </w:rPr>
              <w:t>b)</w:t>
            </w:r>
            <w:r w:rsidRPr="00042E71">
              <w:rPr>
                <w:rFonts w:asciiTheme="minorHAnsi" w:hAnsiTheme="minorHAnsi" w:cstheme="minorHAnsi"/>
                <w:sz w:val="22"/>
                <w:szCs w:val="22"/>
                <w:u w:val="single"/>
              </w:rPr>
              <w:t xml:space="preserve"> Garantir que les lieux et le matériel de vote sont entièrement accessibles et que les mesures d’aide aux électeurs handicapés assurent le respect du secret du vote ;</w:t>
            </w:r>
          </w:p>
        </w:tc>
        <w:tc>
          <w:tcPr>
            <w:tcW w:w="1559" w:type="dxa"/>
          </w:tcPr>
          <w:p w14:paraId="1FC0D439" w14:textId="77777777" w:rsidR="003B0D47" w:rsidRPr="00042E71" w:rsidRDefault="003B0D47" w:rsidP="003B0D47">
            <w:pPr>
              <w:keepNext/>
              <w:keepLines/>
              <w:outlineLvl w:val="0"/>
              <w:rPr>
                <w:rFonts w:eastAsiaTheme="majorEastAsia" w:cstheme="minorHAnsi"/>
                <w:u w:val="single"/>
                <w:lang w:val="fr-CH"/>
              </w:rPr>
            </w:pPr>
            <w:r w:rsidRPr="00042E71">
              <w:rPr>
                <w:rFonts w:eastAsiaTheme="majorEastAsia" w:cstheme="minorHAnsi"/>
                <w:u w:val="single"/>
                <w:lang w:val="fr-CH"/>
              </w:rPr>
              <w:t>CDPH</w:t>
            </w:r>
          </w:p>
        </w:tc>
      </w:tr>
      <w:tr w:rsidR="003B0D47" w:rsidRPr="00042E71" w14:paraId="6901953E" w14:textId="77777777" w:rsidTr="00B663D2">
        <w:trPr>
          <w:trHeight w:val="532"/>
        </w:trPr>
        <w:tc>
          <w:tcPr>
            <w:tcW w:w="1413" w:type="dxa"/>
          </w:tcPr>
          <w:p w14:paraId="1239FC1C" w14:textId="77777777" w:rsidR="003B0D47" w:rsidRPr="00042E71" w:rsidRDefault="003B0D47" w:rsidP="003B0D47">
            <w:pPr>
              <w:rPr>
                <w:rFonts w:cstheme="minorHAnsi"/>
                <w:lang w:val="fr-CH"/>
              </w:rPr>
            </w:pPr>
            <w:r w:rsidRPr="00042E71">
              <w:rPr>
                <w:rFonts w:cstheme="minorHAnsi"/>
                <w:lang w:val="fr-CH"/>
              </w:rPr>
              <w:t>F23 Q27 b)</w:t>
            </w:r>
          </w:p>
        </w:tc>
        <w:tc>
          <w:tcPr>
            <w:tcW w:w="10206" w:type="dxa"/>
          </w:tcPr>
          <w:p w14:paraId="55896C40" w14:textId="77777777" w:rsidR="003B0D47" w:rsidRPr="00042E71" w:rsidRDefault="003B0D47" w:rsidP="003B0D47">
            <w:pPr>
              <w:rPr>
                <w:rFonts w:cstheme="minorHAnsi"/>
                <w:lang w:val="fr"/>
              </w:rPr>
            </w:pPr>
            <w:r w:rsidRPr="00042E71">
              <w:rPr>
                <w:rFonts w:cstheme="minorHAnsi"/>
                <w:lang w:val="fr-BE"/>
              </w:rPr>
              <w:t>Le secrétariat du BDF n’a pas reçu de feed-back des dernières élections.</w:t>
            </w:r>
          </w:p>
          <w:p w14:paraId="140AC84A" w14:textId="77777777" w:rsidR="003B0D47" w:rsidRPr="00042E71" w:rsidRDefault="003B0D47" w:rsidP="003B0D47">
            <w:pPr>
              <w:rPr>
                <w:rFonts w:cstheme="minorHAnsi"/>
                <w:lang w:val="fr-BE"/>
              </w:rPr>
            </w:pPr>
          </w:p>
        </w:tc>
        <w:tc>
          <w:tcPr>
            <w:tcW w:w="1559" w:type="dxa"/>
          </w:tcPr>
          <w:p w14:paraId="7CB28E14" w14:textId="77777777" w:rsidR="003B0D47" w:rsidRPr="00042E71" w:rsidRDefault="003B0D47" w:rsidP="003B0D47">
            <w:pPr>
              <w:rPr>
                <w:rFonts w:cstheme="minorHAnsi"/>
                <w:u w:val="single"/>
                <w:lang w:val="fr-BE"/>
              </w:rPr>
            </w:pPr>
            <w:r w:rsidRPr="00042E71">
              <w:rPr>
                <w:rFonts w:cstheme="minorHAnsi"/>
                <w:u w:val="single"/>
                <w:lang w:val="fr-BE"/>
              </w:rPr>
              <w:t>Secrétariat</w:t>
            </w:r>
          </w:p>
        </w:tc>
      </w:tr>
      <w:tr w:rsidR="003B0D47" w:rsidRPr="00042E71" w14:paraId="50818029" w14:textId="77777777" w:rsidTr="00B663D2">
        <w:trPr>
          <w:trHeight w:val="532"/>
        </w:trPr>
        <w:tc>
          <w:tcPr>
            <w:tcW w:w="1413" w:type="dxa"/>
          </w:tcPr>
          <w:p w14:paraId="7CC74EA6" w14:textId="77777777" w:rsidR="003B0D47" w:rsidRPr="00042E71" w:rsidRDefault="003B0D47" w:rsidP="003B0D47">
            <w:pPr>
              <w:rPr>
                <w:rFonts w:cstheme="minorHAnsi"/>
                <w:lang w:val="fr-CH"/>
              </w:rPr>
            </w:pPr>
            <w:r w:rsidRPr="00042E71">
              <w:rPr>
                <w:rFonts w:cstheme="minorHAnsi"/>
                <w:lang w:val="fr-CH"/>
              </w:rPr>
              <w:t>F23 Q27 b)</w:t>
            </w:r>
          </w:p>
        </w:tc>
        <w:tc>
          <w:tcPr>
            <w:tcW w:w="10206" w:type="dxa"/>
          </w:tcPr>
          <w:p w14:paraId="0521426D" w14:textId="77777777" w:rsidR="003B0D47" w:rsidRPr="00042E71" w:rsidRDefault="003B0D47" w:rsidP="003B0D47">
            <w:pPr>
              <w:pStyle w:val="Commentaire"/>
              <w:rPr>
                <w:rFonts w:cstheme="minorHAnsi"/>
                <w:sz w:val="22"/>
                <w:szCs w:val="22"/>
                <w:lang w:val="fr-BE"/>
              </w:rPr>
            </w:pPr>
            <w:r w:rsidRPr="00042E71">
              <w:rPr>
                <w:rFonts w:cstheme="minorHAnsi"/>
                <w:sz w:val="22"/>
                <w:szCs w:val="22"/>
                <w:lang w:val="fr-BE"/>
              </w:rPr>
              <w:t>En ce qui concerne l’accessibilité des élections : est-ce que le CAWAB n’a pas écrit un rapport également sur les difficultés et avancées rencontrées lors des élections régionales, fédérales et européennes ?</w:t>
            </w:r>
          </w:p>
          <w:p w14:paraId="67FDF67C" w14:textId="77777777" w:rsidR="003B0D47" w:rsidRPr="00042E71" w:rsidRDefault="003B0D47" w:rsidP="003B0D47">
            <w:pPr>
              <w:rPr>
                <w:rFonts w:cstheme="minorHAnsi"/>
                <w:lang w:val="fr-BE"/>
              </w:rPr>
            </w:pPr>
          </w:p>
        </w:tc>
        <w:tc>
          <w:tcPr>
            <w:tcW w:w="1559" w:type="dxa"/>
          </w:tcPr>
          <w:p w14:paraId="14E5D74E" w14:textId="77777777" w:rsidR="003B0D47" w:rsidRPr="00042E71" w:rsidRDefault="003B0D47" w:rsidP="003B0D47">
            <w:pPr>
              <w:rPr>
                <w:rFonts w:cstheme="minorHAnsi"/>
                <w:u w:val="single"/>
                <w:lang w:val="fr-BE"/>
              </w:rPr>
            </w:pPr>
            <w:r w:rsidRPr="00042E71">
              <w:rPr>
                <w:rFonts w:cstheme="minorHAnsi"/>
                <w:u w:val="single"/>
                <w:lang w:val="fr-BE"/>
              </w:rPr>
              <w:t>Ligue Braille</w:t>
            </w:r>
          </w:p>
        </w:tc>
      </w:tr>
      <w:tr w:rsidR="003B0D47" w:rsidRPr="00042E71" w14:paraId="0A3C0043" w14:textId="77777777" w:rsidTr="00B663D2">
        <w:trPr>
          <w:trHeight w:val="532"/>
        </w:trPr>
        <w:tc>
          <w:tcPr>
            <w:tcW w:w="1413" w:type="dxa"/>
          </w:tcPr>
          <w:p w14:paraId="131E80E9" w14:textId="77777777" w:rsidR="003B0D47" w:rsidRPr="00042E71" w:rsidRDefault="003B0D47" w:rsidP="003B0D47">
            <w:pPr>
              <w:rPr>
                <w:rFonts w:cstheme="minorHAnsi"/>
                <w:lang w:val="fr-CH"/>
              </w:rPr>
            </w:pPr>
            <w:r w:rsidRPr="00042E71">
              <w:rPr>
                <w:rFonts w:cstheme="minorHAnsi"/>
                <w:lang w:val="fr-CH"/>
              </w:rPr>
              <w:t>F23 Q27 b)</w:t>
            </w:r>
          </w:p>
        </w:tc>
        <w:tc>
          <w:tcPr>
            <w:tcW w:w="10206" w:type="dxa"/>
          </w:tcPr>
          <w:p w14:paraId="14442039" w14:textId="77777777" w:rsidR="003B0D47" w:rsidRPr="00042E71" w:rsidRDefault="003B0D47" w:rsidP="003B0D47">
            <w:pPr>
              <w:pStyle w:val="Commentaire"/>
              <w:rPr>
                <w:rFonts w:cstheme="minorHAnsi"/>
                <w:sz w:val="22"/>
                <w:szCs w:val="22"/>
                <w:lang w:val="fr-FR"/>
              </w:rPr>
            </w:pPr>
            <w:r w:rsidRPr="00042E71">
              <w:rPr>
                <w:rFonts w:cstheme="minorHAnsi"/>
                <w:sz w:val="22"/>
                <w:szCs w:val="22"/>
                <w:lang w:val="fr-FR"/>
              </w:rPr>
              <w:t>Depuis les élections 2020, le CAWaB travaille avec les administrations pour améliorer l’accessibilité aux élections.</w:t>
            </w:r>
          </w:p>
          <w:p w14:paraId="1494D951" w14:textId="77777777" w:rsidR="003B0D47" w:rsidRPr="00042E71" w:rsidRDefault="00C97BB9" w:rsidP="003B0D47">
            <w:pPr>
              <w:pStyle w:val="Commentaire"/>
              <w:rPr>
                <w:rFonts w:cstheme="minorHAnsi"/>
                <w:sz w:val="22"/>
                <w:szCs w:val="22"/>
                <w:lang w:val="fr-FR"/>
              </w:rPr>
            </w:pPr>
            <w:hyperlink r:id="rId9" w:history="1">
              <w:r w:rsidR="003B0D47" w:rsidRPr="00042E71">
                <w:rPr>
                  <w:rStyle w:val="Lienhypertexte"/>
                  <w:rFonts w:cstheme="minorHAnsi"/>
                  <w:sz w:val="22"/>
                  <w:szCs w:val="22"/>
                  <w:lang w:val="fr-FR"/>
                </w:rPr>
                <w:t>https://www.cawab.be/Voter-en-toute-autonomie-Pas-encore-acquis-pour-tout-le-monde.html</w:t>
              </w:r>
            </w:hyperlink>
          </w:p>
          <w:p w14:paraId="2D61AB27" w14:textId="77777777" w:rsidR="003B0D47" w:rsidRPr="00042E71" w:rsidRDefault="003B0D47" w:rsidP="003B0D47">
            <w:pPr>
              <w:pStyle w:val="Commentaire"/>
              <w:rPr>
                <w:rFonts w:cstheme="minorHAnsi"/>
                <w:sz w:val="22"/>
                <w:szCs w:val="22"/>
                <w:lang w:val="fr-FR"/>
              </w:rPr>
            </w:pPr>
          </w:p>
          <w:p w14:paraId="16EFCFE3" w14:textId="77777777" w:rsidR="003B0D47" w:rsidRPr="00042E71" w:rsidRDefault="003B0D47" w:rsidP="003B0D47">
            <w:pPr>
              <w:pStyle w:val="Commentaire"/>
              <w:rPr>
                <w:rFonts w:cstheme="minorHAnsi"/>
                <w:sz w:val="22"/>
                <w:szCs w:val="22"/>
                <w:lang w:val="fr-FR"/>
              </w:rPr>
            </w:pPr>
            <w:r w:rsidRPr="00042E71">
              <w:rPr>
                <w:rFonts w:cstheme="minorHAnsi"/>
                <w:sz w:val="22"/>
                <w:szCs w:val="22"/>
                <w:lang w:val="fr-FR"/>
              </w:rPr>
              <w:t>Les communes rendent de plus en plus leurs locaux accessibles pour les élections mais ne pérennisent pas ces aménagements dans le temps le reste de l’année, d’où l’idée de choisir une bonne fois pour toute des bureaux accessibles</w:t>
            </w:r>
          </w:p>
          <w:p w14:paraId="0906ED58" w14:textId="77777777" w:rsidR="003B0D47" w:rsidRPr="00042E71" w:rsidRDefault="003B0D47" w:rsidP="003B0D47">
            <w:pPr>
              <w:pStyle w:val="Commentaire"/>
              <w:rPr>
                <w:rFonts w:cstheme="minorHAnsi"/>
                <w:sz w:val="22"/>
                <w:szCs w:val="22"/>
                <w:lang w:val="fr-FR"/>
              </w:rPr>
            </w:pPr>
          </w:p>
          <w:p w14:paraId="69CBED15" w14:textId="77777777" w:rsidR="003B0D47" w:rsidRPr="00042E71" w:rsidRDefault="003B0D47" w:rsidP="003B0D47">
            <w:pPr>
              <w:pStyle w:val="Commentaire"/>
              <w:rPr>
                <w:rFonts w:cstheme="minorHAnsi"/>
                <w:sz w:val="22"/>
                <w:szCs w:val="22"/>
                <w:lang w:val="fr-FR"/>
              </w:rPr>
            </w:pPr>
            <w:r w:rsidRPr="00042E71">
              <w:rPr>
                <w:rFonts w:cstheme="minorHAnsi"/>
                <w:sz w:val="22"/>
                <w:szCs w:val="22"/>
                <w:lang w:val="fr-FR"/>
              </w:rPr>
              <w:t>il reste encore à faire un gros travail sur l’information aux élections prises en charge par les partis politiques.</w:t>
            </w:r>
          </w:p>
          <w:p w14:paraId="4F532D99" w14:textId="77777777" w:rsidR="003B0D47" w:rsidRPr="00042E71" w:rsidRDefault="003B0D47" w:rsidP="003B0D47">
            <w:pPr>
              <w:pStyle w:val="Commentaire"/>
              <w:rPr>
                <w:rFonts w:cstheme="minorHAnsi"/>
                <w:sz w:val="22"/>
                <w:szCs w:val="22"/>
                <w:lang w:val="fr-FR"/>
              </w:rPr>
            </w:pPr>
          </w:p>
        </w:tc>
        <w:tc>
          <w:tcPr>
            <w:tcW w:w="1559" w:type="dxa"/>
          </w:tcPr>
          <w:p w14:paraId="450920CC" w14:textId="77777777" w:rsidR="003B0D47" w:rsidRPr="00042E71" w:rsidRDefault="003B0D47" w:rsidP="003B0D47">
            <w:pPr>
              <w:rPr>
                <w:rFonts w:cstheme="minorHAnsi"/>
                <w:u w:val="single"/>
                <w:lang w:val="fr-BE"/>
              </w:rPr>
            </w:pPr>
            <w:r w:rsidRPr="00042E71">
              <w:rPr>
                <w:rFonts w:cstheme="minorHAnsi"/>
                <w:u w:val="single"/>
                <w:lang w:val="fr-BE"/>
              </w:rPr>
              <w:t>ASPH</w:t>
            </w:r>
          </w:p>
        </w:tc>
      </w:tr>
      <w:tr w:rsidR="00FC2561" w:rsidRPr="00042E71" w14:paraId="142DFB06" w14:textId="77777777" w:rsidTr="00B663D2">
        <w:trPr>
          <w:trHeight w:val="532"/>
        </w:trPr>
        <w:tc>
          <w:tcPr>
            <w:tcW w:w="1413" w:type="dxa"/>
          </w:tcPr>
          <w:p w14:paraId="3AE2CF20" w14:textId="77777777" w:rsidR="00FC2561" w:rsidRPr="00042E71" w:rsidRDefault="00FC2561" w:rsidP="003B0D47">
            <w:pPr>
              <w:rPr>
                <w:rFonts w:cstheme="minorHAnsi"/>
                <w:lang w:val="fr-CH"/>
              </w:rPr>
            </w:pPr>
            <w:r w:rsidRPr="00042E71">
              <w:rPr>
                <w:rFonts w:cstheme="minorHAnsi"/>
                <w:lang w:val="fr-CH"/>
              </w:rPr>
              <w:t>F23 Q27 b)</w:t>
            </w:r>
          </w:p>
        </w:tc>
        <w:tc>
          <w:tcPr>
            <w:tcW w:w="10206" w:type="dxa"/>
          </w:tcPr>
          <w:p w14:paraId="2A30CEBA" w14:textId="77777777" w:rsidR="00FC2561" w:rsidRPr="00042E71" w:rsidRDefault="00FC2561" w:rsidP="00FC2561">
            <w:pPr>
              <w:pStyle w:val="Commentaire"/>
              <w:rPr>
                <w:rFonts w:cstheme="minorHAnsi"/>
                <w:sz w:val="22"/>
                <w:szCs w:val="22"/>
                <w:lang w:val="fr-BE"/>
              </w:rPr>
            </w:pPr>
            <w:r w:rsidRPr="00042E71">
              <w:rPr>
                <w:rFonts w:cstheme="minorHAnsi"/>
                <w:sz w:val="22"/>
                <w:szCs w:val="22"/>
                <w:lang w:val="fr-BE"/>
              </w:rPr>
              <w:t xml:space="preserve">Deux sondages ont été réalisés pour évaluer l’accessibilité des élections d’octobre 2018  à Bruxelles et en Wallonie : </w:t>
            </w:r>
          </w:p>
          <w:p w14:paraId="2D776FB7" w14:textId="77777777" w:rsidR="00FC2561" w:rsidRPr="00042E71" w:rsidRDefault="00FC2561" w:rsidP="00FC2561">
            <w:pPr>
              <w:pStyle w:val="Commentaire"/>
              <w:ind w:left="603"/>
              <w:rPr>
                <w:rStyle w:val="Lienhypertexte"/>
                <w:rFonts w:cstheme="minorHAnsi"/>
                <w:sz w:val="22"/>
                <w:szCs w:val="22"/>
                <w:lang w:val="fr-BE"/>
              </w:rPr>
            </w:pPr>
            <w:r w:rsidRPr="00042E71">
              <w:rPr>
                <w:rFonts w:cstheme="minorHAnsi"/>
                <w:sz w:val="22"/>
                <w:szCs w:val="22"/>
                <w:lang w:val="fr-BE"/>
              </w:rPr>
              <w:t xml:space="preserve">Voir article sur le site du CAWaB : </w:t>
            </w:r>
            <w:hyperlink r:id="rId10" w:history="1">
              <w:r w:rsidRPr="00042E71">
                <w:rPr>
                  <w:rStyle w:val="Lienhypertexte"/>
                  <w:rFonts w:cstheme="minorHAnsi"/>
                  <w:sz w:val="22"/>
                  <w:szCs w:val="22"/>
                  <w:lang w:val="fr-BE"/>
                </w:rPr>
                <w:t>Evaluation de l’accessibilité des élections 2018</w:t>
              </w:r>
            </w:hyperlink>
          </w:p>
          <w:p w14:paraId="5A059785" w14:textId="77777777" w:rsidR="00FC2561" w:rsidRPr="00042E71" w:rsidRDefault="00FC2561" w:rsidP="00FC2561">
            <w:pPr>
              <w:rPr>
                <w:rFonts w:cstheme="minorHAnsi"/>
                <w:lang w:val="fr-FR"/>
              </w:rPr>
            </w:pPr>
          </w:p>
          <w:p w14:paraId="2392B391" w14:textId="77777777" w:rsidR="00FC2561" w:rsidRPr="00042E71" w:rsidRDefault="00FC2561" w:rsidP="00FC2561">
            <w:pPr>
              <w:rPr>
                <w:rFonts w:cstheme="minorHAnsi"/>
                <w:lang w:val="fr-FR"/>
              </w:rPr>
            </w:pPr>
            <w:r w:rsidRPr="00042E71">
              <w:rPr>
                <w:rFonts w:cstheme="minorHAnsi"/>
                <w:lang w:val="fr-FR"/>
              </w:rPr>
              <w:t xml:space="preserve">De nombreuses améliorations ont été perçues et appréciées par les personnes à mobilité réduite lors des deux derniers scrutins. Cependant, des améliorations sont encore nécessaires afin de permettre à tous le plein exercice de son droit de vote. Les personnes en situation de handicap et à mobilité réduite de manière générale n’ont pas encore accès au processus de vote en toute AUTONOMIE et le respect du SECRET DU VOTE n’est dès lors pas encore une réalité pour une grande partie de ce public. </w:t>
            </w:r>
          </w:p>
          <w:p w14:paraId="4DFF8AE1" w14:textId="77777777" w:rsidR="00FC2561" w:rsidRPr="00042E71" w:rsidRDefault="00FC2561" w:rsidP="00FC2561">
            <w:pPr>
              <w:rPr>
                <w:rFonts w:cstheme="minorHAnsi"/>
                <w:lang w:val="fr-FR"/>
              </w:rPr>
            </w:pPr>
          </w:p>
          <w:p w14:paraId="5F7FC555" w14:textId="77777777" w:rsidR="00FC2561" w:rsidRPr="00042E71" w:rsidRDefault="00FC2561" w:rsidP="00FC2561">
            <w:pPr>
              <w:rPr>
                <w:rFonts w:cstheme="minorHAnsi"/>
                <w:lang w:val="fr-FR"/>
              </w:rPr>
            </w:pPr>
            <w:r w:rsidRPr="00042E71">
              <w:rPr>
                <w:rFonts w:cstheme="minorHAnsi"/>
                <w:lang w:val="fr-FR"/>
              </w:rPr>
              <w:t xml:space="preserve">Par ailleurs, les personnes en situation de handicap revendiquent une plus grande prise en compte de leurs besoins dans le cadre des campagnes électorales, et demandent une amélioration de l’accessibilité des listes, campagnes, programmes et débats télévisés. Il n’y a à ce stade aucune communication en FALC ou en langue des signes, et les sous titres ne sont pas systématisés. </w:t>
            </w:r>
          </w:p>
          <w:p w14:paraId="43C247CA" w14:textId="77777777" w:rsidR="00FC2561" w:rsidRPr="00042E71" w:rsidRDefault="00FC2561" w:rsidP="00FC2561">
            <w:pPr>
              <w:rPr>
                <w:rFonts w:cstheme="minorHAnsi"/>
                <w:lang w:val="fr-FR"/>
              </w:rPr>
            </w:pPr>
            <w:r w:rsidRPr="00042E71">
              <w:rPr>
                <w:rFonts w:cstheme="minorHAnsi"/>
                <w:lang w:val="fr-FR"/>
              </w:rPr>
              <w:t xml:space="preserve">L’accessibilité du scrutin est une chose importante, encore </w:t>
            </w:r>
            <w:r w:rsidR="009A375E" w:rsidRPr="00042E71">
              <w:rPr>
                <w:rFonts w:cstheme="minorHAnsi"/>
                <w:lang w:val="fr-FR"/>
              </w:rPr>
              <w:t>faut-il</w:t>
            </w:r>
            <w:r w:rsidRPr="00042E71">
              <w:rPr>
                <w:rFonts w:cstheme="minorHAnsi"/>
                <w:lang w:val="fr-FR"/>
              </w:rPr>
              <w:t xml:space="preserve"> savoir « pour qui voter ?» </w:t>
            </w:r>
          </w:p>
          <w:p w14:paraId="0F48D82B" w14:textId="77777777" w:rsidR="00FC2561" w:rsidRPr="00042E71" w:rsidRDefault="00FC2561" w:rsidP="00FC2561">
            <w:pPr>
              <w:rPr>
                <w:rFonts w:cstheme="minorHAnsi"/>
                <w:lang w:val="fr-FR"/>
              </w:rPr>
            </w:pPr>
          </w:p>
          <w:p w14:paraId="78999D8B" w14:textId="77777777" w:rsidR="00FC2561" w:rsidRPr="00042E71" w:rsidRDefault="00FC2561" w:rsidP="00FC2561">
            <w:pPr>
              <w:rPr>
                <w:rFonts w:cstheme="minorHAnsi"/>
                <w:lang w:val="fr-BE"/>
              </w:rPr>
            </w:pPr>
            <w:r w:rsidRPr="00042E71">
              <w:rPr>
                <w:rFonts w:cstheme="minorHAnsi"/>
                <w:lang w:val="fr-BE"/>
              </w:rPr>
              <w:lastRenderedPageBreak/>
              <w:t>Les personnes en situation de handicap intellectuel ont le droit de vote. Elles ont le droit de l’exercer et d’être assisté par un assistant personnel. Il faut accompagner la personne vers le vote. Elles ont également le droit d’être assesseur. Il est important que les convocations envoyées, soient transmises en facile à lire et à comprendre pour avoir l’information la plus lisible et la plus complète. Les personnes veulent être des citoyens et participer à la vie citoyenne autant politique que publique.</w:t>
            </w:r>
          </w:p>
          <w:p w14:paraId="383DD8FB" w14:textId="77777777" w:rsidR="00FC2561" w:rsidRPr="00042E71" w:rsidRDefault="00FC2561" w:rsidP="00FC2561">
            <w:pPr>
              <w:pStyle w:val="Commentaire"/>
              <w:ind w:left="36"/>
              <w:rPr>
                <w:rFonts w:cstheme="minorHAnsi"/>
                <w:sz w:val="22"/>
                <w:szCs w:val="22"/>
                <w:lang w:val="fr-BE"/>
              </w:rPr>
            </w:pPr>
          </w:p>
          <w:p w14:paraId="37B9D5D9" w14:textId="77777777" w:rsidR="00FC2561" w:rsidRPr="00042E71" w:rsidRDefault="00FC2561" w:rsidP="00FC2561">
            <w:pPr>
              <w:pStyle w:val="Commentaire"/>
              <w:ind w:left="36"/>
              <w:rPr>
                <w:rFonts w:cstheme="minorHAnsi"/>
                <w:sz w:val="22"/>
                <w:szCs w:val="22"/>
                <w:lang w:val="fr-BE"/>
              </w:rPr>
            </w:pPr>
            <w:r w:rsidRPr="00042E71">
              <w:rPr>
                <w:rFonts w:cstheme="minorHAnsi"/>
                <w:sz w:val="22"/>
                <w:szCs w:val="22"/>
                <w:lang w:val="fr-BE"/>
              </w:rPr>
              <w:t>“… peut se faire assister…”</w:t>
            </w:r>
          </w:p>
          <w:p w14:paraId="6F4DB64D" w14:textId="77777777" w:rsidR="00FC2561" w:rsidRPr="00042E71" w:rsidRDefault="00FC2561" w:rsidP="00FC2561">
            <w:pPr>
              <w:pStyle w:val="Commentaire"/>
              <w:ind w:left="744"/>
              <w:rPr>
                <w:rFonts w:cstheme="minorHAnsi"/>
                <w:sz w:val="22"/>
                <w:szCs w:val="22"/>
                <w:lang w:val="fr-BE"/>
              </w:rPr>
            </w:pPr>
            <w:r w:rsidRPr="00042E71">
              <w:rPr>
                <w:rFonts w:cstheme="minorHAnsi"/>
                <w:sz w:val="22"/>
                <w:szCs w:val="22"/>
              </w:rPr>
              <w:sym w:font="Wingdings" w:char="F0E0"/>
            </w:r>
            <w:r w:rsidRPr="00042E71">
              <w:rPr>
                <w:rFonts w:cstheme="minorHAnsi"/>
                <w:sz w:val="22"/>
                <w:szCs w:val="22"/>
                <w:lang w:val="fr-BE"/>
              </w:rPr>
              <w:t xml:space="preserve"> Les personnes porteuses de handicap souhaitent pouvoir voter en autonomie et demandent une adaptation des isoloirs, bulletins de vote et ordinateurs (pour le vote électronique) aux différents handicaps: taille des isoloirs, hauteur des tablettes, système braille ou synthèse vocale etc.</w:t>
            </w:r>
          </w:p>
          <w:p w14:paraId="1357AB53" w14:textId="77777777" w:rsidR="00FC2561" w:rsidRPr="00042E71" w:rsidRDefault="00FC2561" w:rsidP="00FC2561">
            <w:pPr>
              <w:pStyle w:val="Commentaire"/>
              <w:ind w:left="744"/>
              <w:rPr>
                <w:rFonts w:cstheme="minorHAnsi"/>
                <w:sz w:val="22"/>
                <w:szCs w:val="22"/>
                <w:lang w:val="fr-BE"/>
              </w:rPr>
            </w:pPr>
          </w:p>
          <w:p w14:paraId="255452AA" w14:textId="77777777" w:rsidR="00FC2561" w:rsidRPr="00042E71" w:rsidRDefault="00FC2561" w:rsidP="00FC2561">
            <w:pPr>
              <w:pStyle w:val="Commentaire"/>
              <w:ind w:left="36"/>
              <w:rPr>
                <w:rFonts w:cstheme="minorHAnsi"/>
                <w:sz w:val="22"/>
                <w:szCs w:val="22"/>
                <w:lang w:val="fr-FR"/>
              </w:rPr>
            </w:pPr>
            <w:r w:rsidRPr="00042E71">
              <w:rPr>
                <w:rFonts w:cstheme="minorHAnsi"/>
                <w:sz w:val="22"/>
                <w:szCs w:val="22"/>
                <w:lang w:val="fr-FR"/>
              </w:rPr>
              <w:t>« … En région wallonne… »</w:t>
            </w:r>
          </w:p>
          <w:p w14:paraId="2EF4107C" w14:textId="77777777" w:rsidR="00FC2561" w:rsidRPr="00042E71" w:rsidRDefault="00FC2561" w:rsidP="00FC2561">
            <w:pPr>
              <w:pStyle w:val="Commentaire"/>
              <w:ind w:left="744"/>
              <w:rPr>
                <w:rFonts w:cstheme="minorHAnsi"/>
                <w:sz w:val="22"/>
                <w:szCs w:val="22"/>
                <w:lang w:val="fr-BE"/>
              </w:rPr>
            </w:pPr>
            <w:r w:rsidRPr="00042E71">
              <w:rPr>
                <w:rFonts w:cstheme="minorHAnsi"/>
                <w:sz w:val="22"/>
                <w:szCs w:val="22"/>
              </w:rPr>
              <w:sym w:font="Wingdings" w:char="F0E0"/>
            </w:r>
            <w:r w:rsidRPr="00042E71">
              <w:rPr>
                <w:rFonts w:cstheme="minorHAnsi"/>
                <w:sz w:val="22"/>
                <w:szCs w:val="22"/>
                <w:lang w:val="fr-BE"/>
              </w:rPr>
              <w:t xml:space="preserve"> Seul un bureau de vote sur 5 est accessible. Il est indispensable que chaque « centre de vote » propose au moins un bureau de vote accessible !</w:t>
            </w:r>
          </w:p>
          <w:p w14:paraId="64293EE2" w14:textId="77777777" w:rsidR="00FC2561" w:rsidRPr="00042E71" w:rsidRDefault="00FC2561" w:rsidP="00FC2561">
            <w:pPr>
              <w:pStyle w:val="Commentaire"/>
              <w:ind w:left="744"/>
              <w:rPr>
                <w:rFonts w:cstheme="minorHAnsi"/>
                <w:sz w:val="22"/>
                <w:szCs w:val="22"/>
                <w:lang w:val="fr-BE"/>
              </w:rPr>
            </w:pPr>
            <w:r w:rsidRPr="00042E71">
              <w:rPr>
                <w:rFonts w:cstheme="minorHAnsi"/>
                <w:sz w:val="22"/>
                <w:szCs w:val="22"/>
                <w:lang w:val="fr-BE"/>
              </w:rPr>
              <w:sym w:font="Wingdings" w:char="F0E0"/>
            </w:r>
            <w:r w:rsidRPr="00042E71">
              <w:rPr>
                <w:rFonts w:cstheme="minorHAnsi"/>
                <w:sz w:val="22"/>
                <w:szCs w:val="22"/>
                <w:lang w:val="fr-BE"/>
              </w:rPr>
              <w:t xml:space="preserve"> Rien n’a encore été fait pour rendre le vote papier secret et accessible en autonomie aux personnes malvoyantes ou aveugles. </w:t>
            </w:r>
          </w:p>
          <w:p w14:paraId="1D5E5C24" w14:textId="77777777" w:rsidR="00FC2561" w:rsidRPr="00042E71" w:rsidRDefault="00FC2561" w:rsidP="00FC2561">
            <w:pPr>
              <w:pStyle w:val="Commentaire"/>
              <w:ind w:left="36"/>
              <w:rPr>
                <w:rFonts w:cstheme="minorHAnsi"/>
                <w:sz w:val="22"/>
                <w:szCs w:val="22"/>
                <w:lang w:val="fr-BE"/>
              </w:rPr>
            </w:pPr>
          </w:p>
          <w:p w14:paraId="4801841B" w14:textId="77777777" w:rsidR="00FC2561" w:rsidRPr="00042E71" w:rsidRDefault="00FC2561" w:rsidP="00FC2561">
            <w:pPr>
              <w:pStyle w:val="Commentaire"/>
              <w:ind w:left="36"/>
              <w:rPr>
                <w:rFonts w:cstheme="minorHAnsi"/>
                <w:sz w:val="22"/>
                <w:szCs w:val="22"/>
                <w:lang w:val="fr-FR"/>
              </w:rPr>
            </w:pPr>
          </w:p>
        </w:tc>
        <w:tc>
          <w:tcPr>
            <w:tcW w:w="1559" w:type="dxa"/>
          </w:tcPr>
          <w:p w14:paraId="7D35CE08" w14:textId="77777777" w:rsidR="00FC2561" w:rsidRPr="00042E71" w:rsidRDefault="00FC2561" w:rsidP="003B0D47">
            <w:pPr>
              <w:rPr>
                <w:rFonts w:cstheme="minorHAnsi"/>
                <w:u w:val="single"/>
                <w:lang w:val="fr-BE"/>
              </w:rPr>
            </w:pPr>
            <w:r w:rsidRPr="00042E71">
              <w:rPr>
                <w:rFonts w:cstheme="minorHAnsi"/>
                <w:u w:val="single"/>
                <w:lang w:val="fr-BE"/>
              </w:rPr>
              <w:lastRenderedPageBreak/>
              <w:t>CAWAB</w:t>
            </w:r>
          </w:p>
        </w:tc>
      </w:tr>
      <w:tr w:rsidR="005839C5" w:rsidRPr="005839C5" w14:paraId="5F3F39F1" w14:textId="77777777" w:rsidTr="00B663D2">
        <w:trPr>
          <w:trHeight w:val="532"/>
        </w:trPr>
        <w:tc>
          <w:tcPr>
            <w:tcW w:w="1413" w:type="dxa"/>
          </w:tcPr>
          <w:p w14:paraId="56AA6F84" w14:textId="4FF15770" w:rsidR="00492952" w:rsidRPr="005839C5" w:rsidRDefault="00492952" w:rsidP="003B0D47">
            <w:pPr>
              <w:rPr>
                <w:rFonts w:cstheme="minorHAnsi"/>
                <w:lang w:val="fr-CH"/>
              </w:rPr>
            </w:pPr>
            <w:r w:rsidRPr="005839C5">
              <w:rPr>
                <w:rFonts w:cstheme="minorHAnsi"/>
                <w:lang w:val="fr-CH"/>
              </w:rPr>
              <w:t>F23 Q27 b)</w:t>
            </w:r>
          </w:p>
        </w:tc>
        <w:tc>
          <w:tcPr>
            <w:tcW w:w="10206" w:type="dxa"/>
          </w:tcPr>
          <w:p w14:paraId="2C7CF860" w14:textId="3CEEA392" w:rsidR="00492952" w:rsidRPr="005839C5" w:rsidRDefault="00492952" w:rsidP="00FC2561">
            <w:pPr>
              <w:pStyle w:val="Commentaire"/>
              <w:rPr>
                <w:rFonts w:cstheme="minorHAnsi"/>
                <w:sz w:val="22"/>
                <w:szCs w:val="22"/>
                <w:lang w:val="fr-BE"/>
              </w:rPr>
            </w:pPr>
            <w:r w:rsidRPr="005839C5">
              <w:rPr>
                <w:rFonts w:cstheme="minorHAnsi"/>
                <w:sz w:val="22"/>
                <w:szCs w:val="22"/>
                <w:lang w:val="fr-BE"/>
              </w:rPr>
              <w:t>Ces aspects sont repris dans l’introduction aux recommandations faites par UNIA pour la mise en œuvre de l’article 29 UNCRPD par la Belgique.</w:t>
            </w:r>
          </w:p>
          <w:p w14:paraId="4FBAED21" w14:textId="00633AFF" w:rsidR="00FF5190" w:rsidRPr="005839C5" w:rsidRDefault="00FF5190" w:rsidP="00FF5190">
            <w:pPr>
              <w:ind w:left="1028"/>
              <w:rPr>
                <w:rFonts w:eastAsia="Verdana" w:cstheme="minorHAnsi"/>
                <w:lang w:val="fr-BE"/>
              </w:rPr>
            </w:pPr>
            <w:r w:rsidRPr="005839C5">
              <w:rPr>
                <w:rFonts w:eastAsia="Verdana" w:cstheme="minorHAnsi"/>
                <w:lang w:val="fr-BE"/>
              </w:rPr>
              <w:t xml:space="preserve">UNIA, </w:t>
            </w:r>
            <w:r w:rsidRPr="005839C5">
              <w:rPr>
                <w:rFonts w:eastAsia="Verdana" w:cstheme="minorHAnsi"/>
                <w:i/>
                <w:iCs/>
                <w:lang w:val="fr-BE"/>
              </w:rPr>
              <w:t>Rapport sur la participation aux élections des personnes en situation de handicap 2019</w:t>
            </w:r>
            <w:r w:rsidRPr="005839C5">
              <w:rPr>
                <w:rFonts w:eastAsia="Verdana" w:cstheme="minorHAnsi"/>
                <w:lang w:val="fr-BE"/>
              </w:rPr>
              <w:t>, p.84.</w:t>
            </w:r>
          </w:p>
          <w:p w14:paraId="5127E6DA" w14:textId="77777777" w:rsidR="00FF5190" w:rsidRPr="005839C5" w:rsidRDefault="00C97BB9" w:rsidP="00FF5190">
            <w:pPr>
              <w:ind w:left="1028"/>
              <w:rPr>
                <w:rFonts w:eastAsia="Verdana" w:cstheme="minorHAnsi"/>
                <w:color w:val="4472C4" w:themeColor="accent1"/>
                <w:lang w:val="fr-BE"/>
              </w:rPr>
            </w:pPr>
            <w:hyperlink r:id="rId11" w:history="1">
              <w:r w:rsidR="00FF5190" w:rsidRPr="005839C5">
                <w:rPr>
                  <w:rStyle w:val="Lienhypertexte"/>
                  <w:rFonts w:eastAsia="Verdana" w:cstheme="minorHAnsi"/>
                  <w:color w:val="4472C4" w:themeColor="accent1"/>
                  <w:lang w:val="fr-BE"/>
                </w:rPr>
                <w:t>https://www.unia.be/files/Documenten/Publicaties_docs/Rapport_droit_de_vote_2020.pdf</w:t>
              </w:r>
            </w:hyperlink>
            <w:r w:rsidR="00FF5190" w:rsidRPr="005839C5">
              <w:rPr>
                <w:rFonts w:eastAsia="Verdana" w:cstheme="minorHAnsi"/>
                <w:color w:val="4472C4" w:themeColor="accent1"/>
                <w:lang w:val="fr-BE"/>
              </w:rPr>
              <w:t xml:space="preserve"> </w:t>
            </w:r>
          </w:p>
          <w:p w14:paraId="63850CFE" w14:textId="51515038" w:rsidR="00492952" w:rsidRPr="005839C5" w:rsidRDefault="00492952" w:rsidP="00FC2561">
            <w:pPr>
              <w:pStyle w:val="Commentaire"/>
              <w:rPr>
                <w:rFonts w:cstheme="minorHAnsi"/>
                <w:sz w:val="22"/>
                <w:szCs w:val="22"/>
                <w:lang w:val="fr-BE"/>
              </w:rPr>
            </w:pPr>
          </w:p>
        </w:tc>
        <w:tc>
          <w:tcPr>
            <w:tcW w:w="1559" w:type="dxa"/>
          </w:tcPr>
          <w:p w14:paraId="025057A6" w14:textId="586B7DFD" w:rsidR="00492952" w:rsidRPr="005839C5" w:rsidRDefault="00492952" w:rsidP="003B0D47">
            <w:pPr>
              <w:rPr>
                <w:rFonts w:cstheme="minorHAnsi"/>
                <w:u w:val="single"/>
                <w:lang w:val="fr-BE"/>
              </w:rPr>
            </w:pPr>
            <w:r w:rsidRPr="005839C5">
              <w:rPr>
                <w:rFonts w:cstheme="minorHAnsi"/>
                <w:u w:val="single"/>
                <w:lang w:val="fr-BE"/>
              </w:rPr>
              <w:t>Secrétariat</w:t>
            </w:r>
          </w:p>
        </w:tc>
      </w:tr>
      <w:tr w:rsidR="000E077C" w:rsidRPr="000E077C" w14:paraId="0D9C375E" w14:textId="77777777" w:rsidTr="00D54EE1">
        <w:trPr>
          <w:trHeight w:val="532"/>
        </w:trPr>
        <w:tc>
          <w:tcPr>
            <w:tcW w:w="1413" w:type="dxa"/>
          </w:tcPr>
          <w:p w14:paraId="0FB65A17" w14:textId="77777777" w:rsidR="000E077C" w:rsidRPr="000E077C" w:rsidRDefault="000E077C" w:rsidP="00D54EE1">
            <w:pPr>
              <w:rPr>
                <w:rFonts w:cstheme="minorHAnsi"/>
                <w:b/>
                <w:bCs/>
                <w:color w:val="C00000"/>
                <w:lang w:val="fr-CH"/>
              </w:rPr>
            </w:pPr>
            <w:r w:rsidRPr="000E077C">
              <w:rPr>
                <w:rFonts w:cstheme="minorHAnsi"/>
                <w:b/>
                <w:bCs/>
                <w:color w:val="C00000"/>
                <w:lang w:val="fr-CH"/>
              </w:rPr>
              <w:t>F23 Q27 b)</w:t>
            </w:r>
          </w:p>
        </w:tc>
        <w:tc>
          <w:tcPr>
            <w:tcW w:w="10206" w:type="dxa"/>
          </w:tcPr>
          <w:p w14:paraId="61AADF53" w14:textId="77777777" w:rsidR="000E077C" w:rsidRPr="000E077C" w:rsidRDefault="000E077C" w:rsidP="00D54EE1">
            <w:pPr>
              <w:pStyle w:val="Commentaire"/>
              <w:rPr>
                <w:rFonts w:ascii="Verdana" w:hAnsi="Verdana"/>
                <w:b/>
                <w:bCs/>
                <w:color w:val="C00000"/>
                <w:lang w:val="fr-BE"/>
              </w:rPr>
            </w:pPr>
            <w:r w:rsidRPr="000E077C">
              <w:rPr>
                <w:rFonts w:ascii="Verdana" w:hAnsi="Verdana"/>
                <w:b/>
                <w:bCs/>
                <w:color w:val="C00000"/>
                <w:lang w:val="fr-BE"/>
              </w:rPr>
              <w:t>Avec la numérisation croissante, l'accessibilité et la convivialité ne sont pas suffisamment prises en compte. Cela entraîne une augmentation de l'exclusion numérique.</w:t>
            </w:r>
            <w:r w:rsidRPr="000E077C">
              <w:rPr>
                <w:rFonts w:ascii="Verdana" w:hAnsi="Verdana"/>
                <w:b/>
                <w:bCs/>
                <w:color w:val="C00000"/>
                <w:lang w:val="fr-BE"/>
              </w:rPr>
              <w:br/>
              <w:t xml:space="preserve">Non seulement en termes de compétences, mais aussi en termes d'accessibilité physique aux institutions publiques et les entreprises privées d’utilité publique telles que les banques, les bureaux de poste... </w:t>
            </w:r>
            <w:r w:rsidRPr="000E077C">
              <w:rPr>
                <w:rFonts w:ascii="Verdana" w:hAnsi="Verdana"/>
                <w:b/>
                <w:bCs/>
                <w:color w:val="C00000"/>
                <w:lang w:val="fr-BE"/>
              </w:rPr>
              <w:br/>
              <w:t>Le déploiement des options numériques ne devrait jamais remplacer complètement l'assistance humaine.</w:t>
            </w:r>
          </w:p>
          <w:p w14:paraId="73464B1E" w14:textId="77777777" w:rsidR="000E077C" w:rsidRDefault="00C97BB9" w:rsidP="00D54EE1">
            <w:pPr>
              <w:pStyle w:val="Commentaire"/>
              <w:rPr>
                <w:rFonts w:cstheme="minorHAnsi"/>
                <w:b/>
                <w:bCs/>
                <w:color w:val="C00000"/>
                <w:sz w:val="22"/>
                <w:szCs w:val="22"/>
                <w:lang w:val="fr-BE"/>
              </w:rPr>
            </w:pPr>
            <w:hyperlink r:id="rId12" w:history="1">
              <w:r w:rsidR="000E077C" w:rsidRPr="005F4B67">
                <w:rPr>
                  <w:rStyle w:val="Lienhypertexte"/>
                  <w:rFonts w:cstheme="minorHAnsi"/>
                  <w:b/>
                  <w:bCs/>
                  <w:sz w:val="22"/>
                  <w:szCs w:val="22"/>
                  <w:lang w:val="fr-BE"/>
                </w:rPr>
                <w:t>https://ph.belgium.be/fr/avis/avis-2023-03.html</w:t>
              </w:r>
            </w:hyperlink>
            <w:r w:rsidR="000E077C">
              <w:rPr>
                <w:rFonts w:cstheme="minorHAnsi"/>
                <w:b/>
                <w:bCs/>
                <w:color w:val="C00000"/>
                <w:sz w:val="22"/>
                <w:szCs w:val="22"/>
                <w:lang w:val="fr-BE"/>
              </w:rPr>
              <w:t xml:space="preserve"> </w:t>
            </w:r>
          </w:p>
          <w:p w14:paraId="6ABCA12D" w14:textId="77777777" w:rsidR="000E077C" w:rsidRPr="000E077C" w:rsidRDefault="000E077C" w:rsidP="00D54EE1">
            <w:pPr>
              <w:pStyle w:val="Commentaire"/>
              <w:rPr>
                <w:rFonts w:cstheme="minorHAnsi"/>
                <w:b/>
                <w:bCs/>
                <w:color w:val="C00000"/>
                <w:sz w:val="22"/>
                <w:szCs w:val="22"/>
                <w:lang w:val="fr-BE"/>
              </w:rPr>
            </w:pPr>
          </w:p>
        </w:tc>
        <w:tc>
          <w:tcPr>
            <w:tcW w:w="1559" w:type="dxa"/>
          </w:tcPr>
          <w:p w14:paraId="61802F1C" w14:textId="77777777" w:rsidR="000E077C" w:rsidRPr="000E077C" w:rsidRDefault="000E077C" w:rsidP="00D54EE1">
            <w:pPr>
              <w:rPr>
                <w:rFonts w:cstheme="minorHAnsi"/>
                <w:b/>
                <w:bCs/>
                <w:color w:val="C00000"/>
                <w:u w:val="single"/>
                <w:lang w:val="fr-BE"/>
              </w:rPr>
            </w:pPr>
            <w:r w:rsidRPr="000E077C">
              <w:rPr>
                <w:rFonts w:cstheme="minorHAnsi"/>
                <w:b/>
                <w:bCs/>
                <w:color w:val="C00000"/>
                <w:u w:val="single"/>
                <w:lang w:val="fr-BE"/>
              </w:rPr>
              <w:t>Plateforme</w:t>
            </w:r>
          </w:p>
        </w:tc>
      </w:tr>
      <w:tr w:rsidR="003B0D47" w:rsidRPr="00492952" w14:paraId="16422964" w14:textId="77777777" w:rsidTr="005E63D3">
        <w:trPr>
          <w:trHeight w:val="70"/>
        </w:trPr>
        <w:tc>
          <w:tcPr>
            <w:tcW w:w="1413" w:type="dxa"/>
            <w:shd w:val="clear" w:color="auto" w:fill="D9D9D9" w:themeFill="background1" w:themeFillShade="D9"/>
          </w:tcPr>
          <w:p w14:paraId="4303E13B" w14:textId="77777777" w:rsidR="003B0D47" w:rsidRPr="00492952" w:rsidRDefault="003B0D47" w:rsidP="003B0D47">
            <w:pPr>
              <w:rPr>
                <w:rFonts w:cstheme="minorHAnsi"/>
                <w:sz w:val="8"/>
                <w:szCs w:val="8"/>
                <w:lang w:val="fr-CH"/>
              </w:rPr>
            </w:pPr>
          </w:p>
        </w:tc>
        <w:tc>
          <w:tcPr>
            <w:tcW w:w="10206" w:type="dxa"/>
            <w:shd w:val="clear" w:color="auto" w:fill="D9D9D9" w:themeFill="background1" w:themeFillShade="D9"/>
          </w:tcPr>
          <w:p w14:paraId="06E47C4A" w14:textId="77777777" w:rsidR="003B0D47" w:rsidRPr="00492952" w:rsidRDefault="003B0D47" w:rsidP="003B0D47">
            <w:pPr>
              <w:rPr>
                <w:rFonts w:cstheme="minorHAnsi"/>
                <w:sz w:val="8"/>
                <w:szCs w:val="8"/>
                <w:lang w:val="fr-BE"/>
              </w:rPr>
            </w:pPr>
          </w:p>
        </w:tc>
        <w:tc>
          <w:tcPr>
            <w:tcW w:w="1559" w:type="dxa"/>
            <w:shd w:val="clear" w:color="auto" w:fill="D9D9D9" w:themeFill="background1" w:themeFillShade="D9"/>
          </w:tcPr>
          <w:p w14:paraId="0680CCEC" w14:textId="77777777" w:rsidR="003B0D47" w:rsidRPr="00492952" w:rsidRDefault="003B0D47" w:rsidP="003B0D47">
            <w:pPr>
              <w:rPr>
                <w:rFonts w:cstheme="minorHAnsi"/>
                <w:sz w:val="8"/>
                <w:szCs w:val="8"/>
                <w:u w:val="single"/>
                <w:lang w:val="fr-BE"/>
              </w:rPr>
            </w:pPr>
          </w:p>
        </w:tc>
      </w:tr>
      <w:tr w:rsidR="003B0D47" w:rsidRPr="00042E71" w14:paraId="199A9C11" w14:textId="77777777" w:rsidTr="00B663D2">
        <w:trPr>
          <w:trHeight w:val="532"/>
        </w:trPr>
        <w:tc>
          <w:tcPr>
            <w:tcW w:w="1413" w:type="dxa"/>
          </w:tcPr>
          <w:p w14:paraId="033AA8E4" w14:textId="77777777" w:rsidR="003B0D47" w:rsidRPr="00042E71" w:rsidRDefault="003B0D47" w:rsidP="003B0D47">
            <w:pPr>
              <w:rPr>
                <w:rFonts w:cstheme="minorHAnsi"/>
                <w:lang w:val="fr-CH"/>
              </w:rPr>
            </w:pPr>
            <w:r w:rsidRPr="00042E71">
              <w:rPr>
                <w:rFonts w:cstheme="minorHAnsi"/>
                <w:lang w:val="fr-CH"/>
              </w:rPr>
              <w:lastRenderedPageBreak/>
              <w:t>F23 Q27 c)</w:t>
            </w:r>
          </w:p>
        </w:tc>
        <w:tc>
          <w:tcPr>
            <w:tcW w:w="10206" w:type="dxa"/>
          </w:tcPr>
          <w:p w14:paraId="7C6DD1D8" w14:textId="77777777" w:rsidR="003B0D47" w:rsidRPr="00042E71" w:rsidRDefault="003B0D47" w:rsidP="003B0D47">
            <w:pPr>
              <w:keepNext/>
              <w:keepLines/>
              <w:outlineLvl w:val="0"/>
              <w:rPr>
                <w:rFonts w:eastAsiaTheme="majorEastAsia" w:cstheme="minorHAnsi"/>
                <w:u w:val="single"/>
                <w:lang w:val="fr-CH"/>
              </w:rPr>
            </w:pPr>
            <w:r w:rsidRPr="00042E71">
              <w:rPr>
                <w:rFonts w:eastAsiaTheme="majorEastAsia" w:cstheme="minorHAnsi"/>
                <w:b/>
                <w:bCs/>
                <w:u w:val="single"/>
                <w:lang w:val="fr-CH"/>
              </w:rPr>
              <w:t>Question 27</w:t>
            </w:r>
            <w:r w:rsidRPr="00042E71">
              <w:rPr>
                <w:rFonts w:eastAsiaTheme="majorEastAsia" w:cstheme="minorHAnsi"/>
                <w:u w:val="single"/>
                <w:lang w:val="fr-CH"/>
              </w:rPr>
              <w:t xml:space="preserve"> : </w:t>
            </w:r>
            <w:r w:rsidRPr="00042E71">
              <w:rPr>
                <w:rFonts w:eastAsiaTheme="majorEastAsia" w:cstheme="minorHAnsi"/>
                <w:u w:val="single"/>
                <w:lang w:val="fr-BE"/>
              </w:rPr>
              <w:t>Donner des renseignements sur les mesures prises pour :</w:t>
            </w:r>
          </w:p>
          <w:p w14:paraId="1C185352" w14:textId="77777777" w:rsidR="003B0D47" w:rsidRPr="00042E71" w:rsidRDefault="003B0D47" w:rsidP="003B0D47">
            <w:pPr>
              <w:pStyle w:val="SingleTxtG"/>
              <w:ind w:left="0" w:right="0"/>
              <w:jc w:val="left"/>
              <w:rPr>
                <w:rFonts w:asciiTheme="minorHAnsi" w:hAnsiTheme="minorHAnsi" w:cstheme="minorHAnsi"/>
                <w:sz w:val="22"/>
                <w:szCs w:val="22"/>
                <w:u w:val="single"/>
              </w:rPr>
            </w:pPr>
            <w:r w:rsidRPr="00042E71">
              <w:rPr>
                <w:rFonts w:asciiTheme="minorHAnsi" w:hAnsiTheme="minorHAnsi" w:cstheme="minorHAnsi"/>
                <w:sz w:val="22"/>
                <w:szCs w:val="22"/>
                <w:u w:val="single"/>
              </w:rPr>
              <w:t>c) Garantir la représentation effective des personnes handicapées, en particulier des femmes handicapées, aux postes à responsabilités dans les sphères politique et publique aux niveaux fédéral, régional et communautaire.</w:t>
            </w:r>
          </w:p>
        </w:tc>
        <w:tc>
          <w:tcPr>
            <w:tcW w:w="1559" w:type="dxa"/>
          </w:tcPr>
          <w:p w14:paraId="6C4120F7" w14:textId="77777777" w:rsidR="003B0D47" w:rsidRPr="00042E71" w:rsidRDefault="003B0D47" w:rsidP="003B0D47">
            <w:pPr>
              <w:rPr>
                <w:rFonts w:cstheme="minorHAnsi"/>
                <w:u w:val="single"/>
                <w:lang w:val="fr-BE"/>
              </w:rPr>
            </w:pPr>
            <w:r w:rsidRPr="00042E71">
              <w:rPr>
                <w:rFonts w:cstheme="minorHAnsi"/>
                <w:u w:val="single"/>
                <w:lang w:val="fr-BE"/>
              </w:rPr>
              <w:t>CDPH</w:t>
            </w:r>
          </w:p>
        </w:tc>
      </w:tr>
      <w:tr w:rsidR="003B0D47" w:rsidRPr="00042E71" w14:paraId="18AB7AD5" w14:textId="77777777" w:rsidTr="00B663D2">
        <w:trPr>
          <w:trHeight w:val="532"/>
        </w:trPr>
        <w:tc>
          <w:tcPr>
            <w:tcW w:w="1413" w:type="dxa"/>
          </w:tcPr>
          <w:p w14:paraId="5B620739" w14:textId="77777777" w:rsidR="003B0D47" w:rsidRPr="00042E71" w:rsidRDefault="003B0D47" w:rsidP="003B0D47">
            <w:pPr>
              <w:rPr>
                <w:rFonts w:cstheme="minorHAnsi"/>
                <w:lang w:val="fr-CH"/>
              </w:rPr>
            </w:pPr>
            <w:r w:rsidRPr="00042E71">
              <w:rPr>
                <w:rFonts w:cstheme="minorHAnsi"/>
                <w:lang w:val="fr-CH"/>
              </w:rPr>
              <w:t>F23 Q27 c)</w:t>
            </w:r>
          </w:p>
        </w:tc>
        <w:tc>
          <w:tcPr>
            <w:tcW w:w="10206" w:type="dxa"/>
          </w:tcPr>
          <w:p w14:paraId="5ABC07BF" w14:textId="77777777" w:rsidR="003B0D47" w:rsidRPr="00042E71" w:rsidRDefault="003B0D47" w:rsidP="003B0D47">
            <w:pPr>
              <w:rPr>
                <w:rFonts w:cstheme="minorHAnsi"/>
                <w:lang w:val="fr-BE"/>
              </w:rPr>
            </w:pPr>
            <w:r w:rsidRPr="00042E71">
              <w:rPr>
                <w:rFonts w:cstheme="minorHAnsi"/>
                <w:lang w:val="fr-BE"/>
              </w:rPr>
              <w:t>Alors là : INEXISTANT !!! silence radio dans toutes les langues.</w:t>
            </w:r>
          </w:p>
          <w:p w14:paraId="7A8215C1" w14:textId="77777777" w:rsidR="003B0D47" w:rsidRPr="00042E71" w:rsidRDefault="003B0D47" w:rsidP="003B0D47">
            <w:pPr>
              <w:rPr>
                <w:rFonts w:cstheme="minorHAnsi"/>
                <w:lang w:val="fr-BE"/>
              </w:rPr>
            </w:pPr>
          </w:p>
        </w:tc>
        <w:tc>
          <w:tcPr>
            <w:tcW w:w="1559" w:type="dxa"/>
          </w:tcPr>
          <w:p w14:paraId="6B89987A" w14:textId="77777777" w:rsidR="003B0D47" w:rsidRPr="00042E71" w:rsidRDefault="003B0D47" w:rsidP="003B0D47">
            <w:pPr>
              <w:rPr>
                <w:rFonts w:cstheme="minorHAnsi"/>
                <w:u w:val="single"/>
                <w:lang w:val="fr-BE"/>
              </w:rPr>
            </w:pPr>
            <w:r w:rsidRPr="00042E71">
              <w:rPr>
                <w:rFonts w:cstheme="minorHAnsi"/>
                <w:u w:val="single"/>
                <w:lang w:val="fr-BE"/>
              </w:rPr>
              <w:t>ASPH</w:t>
            </w:r>
          </w:p>
        </w:tc>
      </w:tr>
      <w:tr w:rsidR="005839C5" w:rsidRPr="005839C5" w14:paraId="2BBAB3F8" w14:textId="77777777" w:rsidTr="00B663D2">
        <w:trPr>
          <w:trHeight w:val="532"/>
        </w:trPr>
        <w:tc>
          <w:tcPr>
            <w:tcW w:w="1413" w:type="dxa"/>
          </w:tcPr>
          <w:p w14:paraId="28E58E7F" w14:textId="25426E6E" w:rsidR="002F1F8D" w:rsidRPr="005839C5" w:rsidRDefault="002F1F8D" w:rsidP="003B0D47">
            <w:pPr>
              <w:rPr>
                <w:rFonts w:cstheme="minorHAnsi"/>
                <w:lang w:val="fr-CH"/>
              </w:rPr>
            </w:pPr>
            <w:bookmarkStart w:id="1" w:name="_Hlk105072575"/>
            <w:r w:rsidRPr="005839C5">
              <w:rPr>
                <w:rFonts w:cstheme="minorHAnsi"/>
                <w:lang w:val="fr-CH"/>
              </w:rPr>
              <w:t>F23 Q27 c)</w:t>
            </w:r>
          </w:p>
        </w:tc>
        <w:tc>
          <w:tcPr>
            <w:tcW w:w="10206" w:type="dxa"/>
          </w:tcPr>
          <w:p w14:paraId="0093431D" w14:textId="77ACE9F9" w:rsidR="002F1F8D" w:rsidRPr="005839C5" w:rsidRDefault="002F1F8D" w:rsidP="002F1F8D">
            <w:pPr>
              <w:rPr>
                <w:lang w:val="fr-BE"/>
              </w:rPr>
            </w:pPr>
            <w:r w:rsidRPr="005839C5">
              <w:rPr>
                <w:lang w:val="fr-BE"/>
              </w:rPr>
              <w:t>Unia recommande de défendre et promouvoir les droits des personnes en situation de handicap, notamment le droit de participer à la vie politique et Publique</w:t>
            </w:r>
          </w:p>
          <w:p w14:paraId="69CA6980" w14:textId="207B8A44" w:rsidR="002F1F8D" w:rsidRPr="005839C5" w:rsidRDefault="002F1F8D" w:rsidP="002F1F8D">
            <w:pPr>
              <w:ind w:left="1028"/>
              <w:rPr>
                <w:rFonts w:eastAsia="Verdana" w:cstheme="minorHAnsi"/>
                <w:lang w:val="fr-BE"/>
              </w:rPr>
            </w:pPr>
            <w:r w:rsidRPr="005839C5">
              <w:rPr>
                <w:rFonts w:eastAsia="Verdana" w:cstheme="minorHAnsi"/>
                <w:lang w:val="fr-BE"/>
              </w:rPr>
              <w:t xml:space="preserve">UNIA, </w:t>
            </w:r>
            <w:r w:rsidRPr="005839C5">
              <w:rPr>
                <w:rFonts w:eastAsia="Verdana" w:cstheme="minorHAnsi"/>
                <w:i/>
                <w:iCs/>
                <w:lang w:val="fr-BE"/>
              </w:rPr>
              <w:t>Rapport sur la participation aux élections des personnes en situation de handicap 2019</w:t>
            </w:r>
            <w:r w:rsidRPr="005839C5">
              <w:rPr>
                <w:rFonts w:eastAsia="Verdana" w:cstheme="minorHAnsi"/>
                <w:lang w:val="fr-BE"/>
              </w:rPr>
              <w:t>, p.84.</w:t>
            </w:r>
          </w:p>
          <w:p w14:paraId="3F98F3B6" w14:textId="3E7414A4" w:rsidR="002F1F8D" w:rsidRPr="005839C5" w:rsidRDefault="00C97BB9" w:rsidP="002F1F8D">
            <w:pPr>
              <w:ind w:left="1028"/>
              <w:rPr>
                <w:rFonts w:eastAsia="Verdana" w:cstheme="minorHAnsi"/>
                <w:color w:val="4472C4" w:themeColor="accent1"/>
                <w:lang w:val="fr-BE"/>
              </w:rPr>
            </w:pPr>
            <w:hyperlink r:id="rId13" w:history="1">
              <w:r w:rsidR="002F1F8D" w:rsidRPr="005839C5">
                <w:rPr>
                  <w:rStyle w:val="Lienhypertexte"/>
                  <w:rFonts w:eastAsia="Verdana" w:cstheme="minorHAnsi"/>
                  <w:color w:val="4472C4" w:themeColor="accent1"/>
                  <w:lang w:val="fr-BE"/>
                </w:rPr>
                <w:t>https://www.unia.be/files/Documenten/Publicaties_docs/Rapport_droit_de_vote_2020.pdf</w:t>
              </w:r>
            </w:hyperlink>
            <w:r w:rsidR="002F1F8D" w:rsidRPr="005839C5">
              <w:rPr>
                <w:rFonts w:eastAsia="Verdana" w:cstheme="minorHAnsi"/>
                <w:color w:val="4472C4" w:themeColor="accent1"/>
                <w:lang w:val="fr-BE"/>
              </w:rPr>
              <w:t xml:space="preserve"> </w:t>
            </w:r>
          </w:p>
          <w:p w14:paraId="0998664C" w14:textId="77777777" w:rsidR="002F1F8D" w:rsidRPr="005839C5" w:rsidRDefault="002F1F8D" w:rsidP="003B0D47">
            <w:pPr>
              <w:rPr>
                <w:rFonts w:cstheme="minorHAnsi"/>
                <w:lang w:val="fr-BE"/>
              </w:rPr>
            </w:pPr>
          </w:p>
        </w:tc>
        <w:tc>
          <w:tcPr>
            <w:tcW w:w="1559" w:type="dxa"/>
          </w:tcPr>
          <w:p w14:paraId="36992204" w14:textId="0BD0F226" w:rsidR="002F1F8D" w:rsidRPr="005839C5" w:rsidRDefault="002F1F8D" w:rsidP="003B0D47">
            <w:pPr>
              <w:rPr>
                <w:rFonts w:cstheme="minorHAnsi"/>
                <w:u w:val="single"/>
                <w:lang w:val="fr-BE"/>
              </w:rPr>
            </w:pPr>
            <w:r w:rsidRPr="005839C5">
              <w:rPr>
                <w:rFonts w:cstheme="minorHAnsi"/>
                <w:u w:val="single"/>
                <w:lang w:val="fr-BE"/>
              </w:rPr>
              <w:t>Secrétariat</w:t>
            </w:r>
          </w:p>
        </w:tc>
      </w:tr>
      <w:bookmarkEnd w:id="1"/>
    </w:tbl>
    <w:p w14:paraId="0593F042" w14:textId="77777777" w:rsidR="002E761D" w:rsidRPr="00042E71" w:rsidRDefault="002E761D" w:rsidP="002E761D">
      <w:pPr>
        <w:spacing w:after="0"/>
        <w:rPr>
          <w:rFonts w:cstheme="minorHAnsi"/>
          <w:lang w:val="fr-BE"/>
        </w:rPr>
      </w:pPr>
    </w:p>
    <w:p w14:paraId="1774D445" w14:textId="77777777" w:rsidR="002E761D" w:rsidRPr="00042E71" w:rsidRDefault="002E761D" w:rsidP="002E761D">
      <w:pPr>
        <w:spacing w:after="0"/>
        <w:rPr>
          <w:rFonts w:cstheme="minorHAnsi"/>
          <w:lang w:val="fr-BE"/>
        </w:rPr>
      </w:pPr>
    </w:p>
    <w:tbl>
      <w:tblPr>
        <w:tblStyle w:val="Grilledutableau"/>
        <w:tblW w:w="13036" w:type="dxa"/>
        <w:tblLook w:val="06A0" w:firstRow="1" w:lastRow="0" w:firstColumn="1" w:lastColumn="0" w:noHBand="1" w:noVBand="1"/>
      </w:tblPr>
      <w:tblGrid>
        <w:gridCol w:w="1319"/>
        <w:gridCol w:w="11717"/>
      </w:tblGrid>
      <w:tr w:rsidR="002E761D" w:rsidRPr="00C97BB9" w14:paraId="0FDD538B" w14:textId="77777777" w:rsidTr="00835DFA">
        <w:tc>
          <w:tcPr>
            <w:tcW w:w="1319" w:type="dxa"/>
            <w:tcBorders>
              <w:top w:val="single" w:sz="4" w:space="0" w:color="auto"/>
              <w:left w:val="single" w:sz="4" w:space="0" w:color="auto"/>
              <w:bottom w:val="single" w:sz="4" w:space="0" w:color="auto"/>
              <w:right w:val="single" w:sz="4" w:space="0" w:color="auto"/>
            </w:tcBorders>
            <w:hideMark/>
          </w:tcPr>
          <w:p w14:paraId="780008B2" w14:textId="77777777" w:rsidR="002E761D" w:rsidRPr="00042E71" w:rsidRDefault="002E761D" w:rsidP="00DF4D92">
            <w:pPr>
              <w:rPr>
                <w:rFonts w:cstheme="minorHAnsi"/>
                <w:b/>
                <w:bCs/>
                <w:lang w:val="fr-BE"/>
              </w:rPr>
            </w:pPr>
            <w:r w:rsidRPr="00042E71">
              <w:rPr>
                <w:rFonts w:cstheme="minorHAnsi"/>
                <w:b/>
                <w:bCs/>
                <w:lang w:val="fr-BE"/>
              </w:rPr>
              <w:t>Ajout 1</w:t>
            </w:r>
          </w:p>
        </w:tc>
        <w:tc>
          <w:tcPr>
            <w:tcW w:w="11717" w:type="dxa"/>
            <w:tcBorders>
              <w:top w:val="single" w:sz="4" w:space="0" w:color="auto"/>
              <w:left w:val="single" w:sz="4" w:space="0" w:color="auto"/>
              <w:bottom w:val="single" w:sz="4" w:space="0" w:color="auto"/>
              <w:right w:val="single" w:sz="4" w:space="0" w:color="auto"/>
            </w:tcBorders>
            <w:hideMark/>
          </w:tcPr>
          <w:p w14:paraId="345A8642" w14:textId="77777777" w:rsidR="002E761D" w:rsidRPr="00042E71" w:rsidRDefault="002E761D" w:rsidP="00DF4D92">
            <w:pPr>
              <w:rPr>
                <w:rFonts w:cstheme="minorHAnsi"/>
                <w:b/>
                <w:bCs/>
                <w:lang w:val="fr-BE"/>
              </w:rPr>
            </w:pPr>
            <w:r w:rsidRPr="00042E71">
              <w:rPr>
                <w:rFonts w:cstheme="minorHAnsi"/>
                <w:b/>
                <w:bCs/>
                <w:lang w:val="fr-BE"/>
              </w:rPr>
              <w:t>Autres sujets absents de la “List of Issues”, mais que le BDF souhaite aborder</w:t>
            </w:r>
          </w:p>
        </w:tc>
      </w:tr>
      <w:tr w:rsidR="005839C5" w:rsidRPr="00C97BB9" w14:paraId="4189D7C6" w14:textId="77777777" w:rsidTr="00835DFA">
        <w:tc>
          <w:tcPr>
            <w:tcW w:w="1319" w:type="dxa"/>
            <w:tcBorders>
              <w:top w:val="single" w:sz="4" w:space="0" w:color="auto"/>
              <w:left w:val="single" w:sz="4" w:space="0" w:color="auto"/>
              <w:bottom w:val="single" w:sz="4" w:space="0" w:color="auto"/>
              <w:right w:val="single" w:sz="4" w:space="0" w:color="auto"/>
            </w:tcBorders>
          </w:tcPr>
          <w:p w14:paraId="38DAAC80" w14:textId="77777777" w:rsidR="002E761D" w:rsidRPr="005839C5" w:rsidRDefault="009A375E" w:rsidP="00DF4D92">
            <w:pPr>
              <w:rPr>
                <w:rFonts w:cstheme="minorHAnsi"/>
                <w:lang w:val="fr-BE"/>
              </w:rPr>
            </w:pPr>
            <w:r w:rsidRPr="005839C5">
              <w:rPr>
                <w:rFonts w:cstheme="minorHAnsi"/>
                <w:lang w:val="fr-BE"/>
              </w:rPr>
              <w:t>Cawab</w:t>
            </w:r>
          </w:p>
        </w:tc>
        <w:tc>
          <w:tcPr>
            <w:tcW w:w="11717" w:type="dxa"/>
            <w:tcBorders>
              <w:top w:val="single" w:sz="4" w:space="0" w:color="auto"/>
              <w:left w:val="single" w:sz="4" w:space="0" w:color="auto"/>
              <w:bottom w:val="single" w:sz="4" w:space="0" w:color="auto"/>
              <w:right w:val="single" w:sz="4" w:space="0" w:color="auto"/>
            </w:tcBorders>
          </w:tcPr>
          <w:p w14:paraId="38187C66" w14:textId="65560C3E" w:rsidR="002E761D" w:rsidRPr="005839C5" w:rsidRDefault="009A375E" w:rsidP="009A375E">
            <w:pPr>
              <w:pStyle w:val="Paragraphedeliste"/>
              <w:ind w:left="38"/>
              <w:rPr>
                <w:rFonts w:cstheme="minorHAnsi"/>
                <w:lang w:val="fr-BE"/>
              </w:rPr>
            </w:pPr>
            <w:r w:rsidRPr="005839C5">
              <w:rPr>
                <w:rFonts w:cstheme="minorHAnsi"/>
                <w:lang w:val="fr-BE"/>
              </w:rPr>
              <w:t xml:space="preserve">Il faut aussi parler du droit à être candidat aux élections et ensuite de l’exercice concret de son mandat par </w:t>
            </w:r>
            <w:r w:rsidR="0074773C" w:rsidRPr="005839C5">
              <w:rPr>
                <w:rFonts w:cstheme="minorHAnsi"/>
                <w:lang w:val="fr-BE"/>
              </w:rPr>
              <w:t xml:space="preserve">la </w:t>
            </w:r>
            <w:r w:rsidRPr="005839C5">
              <w:rPr>
                <w:rFonts w:cstheme="minorHAnsi"/>
                <w:lang w:val="fr-BE"/>
              </w:rPr>
              <w:t>PSH élue. Il y a eu plusieurs cas de personnes qui ont abandonné leur mandat car il ne disposaient pas des aménagement nécessaires ou de l’assistance qui leur aurait donné la possibilité de remplir leur mandat.</w:t>
            </w:r>
          </w:p>
          <w:p w14:paraId="1E691CFD" w14:textId="77777777" w:rsidR="009A375E" w:rsidRPr="005839C5" w:rsidRDefault="009A375E" w:rsidP="009A375E">
            <w:pPr>
              <w:pStyle w:val="Paragraphedeliste"/>
              <w:ind w:left="38"/>
              <w:rPr>
                <w:rFonts w:cstheme="minorHAnsi"/>
                <w:lang w:val="fr-BE"/>
              </w:rPr>
            </w:pPr>
          </w:p>
        </w:tc>
      </w:tr>
      <w:tr w:rsidR="005839C5" w:rsidRPr="00C97BB9" w14:paraId="66F84EAB" w14:textId="77777777" w:rsidTr="00835DFA">
        <w:tc>
          <w:tcPr>
            <w:tcW w:w="1319" w:type="dxa"/>
            <w:tcBorders>
              <w:top w:val="single" w:sz="4" w:space="0" w:color="auto"/>
              <w:left w:val="single" w:sz="4" w:space="0" w:color="auto"/>
              <w:bottom w:val="single" w:sz="4" w:space="0" w:color="auto"/>
              <w:right w:val="single" w:sz="4" w:space="0" w:color="auto"/>
            </w:tcBorders>
          </w:tcPr>
          <w:p w14:paraId="1054D86E" w14:textId="02DF3ECC" w:rsidR="00835DFA" w:rsidRPr="005839C5" w:rsidRDefault="00835DFA" w:rsidP="00DF4D92">
            <w:pPr>
              <w:rPr>
                <w:rFonts w:cstheme="minorHAnsi"/>
                <w:lang w:val="fr-BE"/>
              </w:rPr>
            </w:pPr>
            <w:bookmarkStart w:id="2" w:name="_Hlk105072693"/>
            <w:r w:rsidRPr="005839C5">
              <w:rPr>
                <w:rFonts w:cstheme="minorHAnsi"/>
                <w:lang w:val="fr-BE"/>
              </w:rPr>
              <w:t>Secrétariat</w:t>
            </w:r>
          </w:p>
        </w:tc>
        <w:tc>
          <w:tcPr>
            <w:tcW w:w="11717" w:type="dxa"/>
            <w:tcBorders>
              <w:top w:val="single" w:sz="4" w:space="0" w:color="auto"/>
              <w:left w:val="single" w:sz="4" w:space="0" w:color="auto"/>
              <w:bottom w:val="single" w:sz="4" w:space="0" w:color="auto"/>
              <w:right w:val="single" w:sz="4" w:space="0" w:color="auto"/>
            </w:tcBorders>
          </w:tcPr>
          <w:p w14:paraId="3CFD9E74" w14:textId="11EEE2A9" w:rsidR="00835DFA" w:rsidRPr="005839C5" w:rsidRDefault="00835DFA" w:rsidP="002F1F8D">
            <w:pPr>
              <w:pStyle w:val="Paragraphedeliste"/>
              <w:ind w:left="38"/>
              <w:rPr>
                <w:rFonts w:cstheme="minorHAnsi"/>
                <w:lang w:val="fr-BE"/>
              </w:rPr>
            </w:pPr>
            <w:r w:rsidRPr="005839C5">
              <w:rPr>
                <w:rFonts w:cstheme="minorHAnsi"/>
                <w:lang w:val="fr-BE"/>
              </w:rPr>
              <w:t>Unia recommande</w:t>
            </w:r>
            <w:r w:rsidR="002F1F8D" w:rsidRPr="005839C5">
              <w:rPr>
                <w:rFonts w:cstheme="minorHAnsi"/>
                <w:lang w:val="fr-BE"/>
              </w:rPr>
              <w:t xml:space="preserve"> </w:t>
            </w:r>
            <w:r w:rsidRPr="005839C5">
              <w:rPr>
                <w:lang w:val="fr-BE"/>
              </w:rPr>
              <w:t>que les milieux de vie (se) sensibilisent à la question du droit de vote des personnes en situation de handicap selon 6 axes :</w:t>
            </w:r>
          </w:p>
          <w:p w14:paraId="5A610F15" w14:textId="21F5D5E7" w:rsidR="00835DFA" w:rsidRPr="005839C5" w:rsidRDefault="00835DFA" w:rsidP="002F1F8D">
            <w:pPr>
              <w:pStyle w:val="Paragraphedeliste"/>
              <w:numPr>
                <w:ilvl w:val="0"/>
                <w:numId w:val="24"/>
              </w:numPr>
              <w:ind w:left="840"/>
              <w:rPr>
                <w:rFonts w:cstheme="minorHAnsi"/>
                <w:lang w:val="fr-BE"/>
              </w:rPr>
            </w:pPr>
            <w:r w:rsidRPr="005839C5">
              <w:rPr>
                <w:lang w:val="fr-BE"/>
              </w:rPr>
              <w:t>Défendre et promouvoir les droits des personnes en situation de handicap, notamment le droit de participer à la vie politique et Publique</w:t>
            </w:r>
          </w:p>
          <w:p w14:paraId="742CE140" w14:textId="77777777" w:rsidR="00835DFA" w:rsidRPr="005839C5" w:rsidRDefault="00835DFA" w:rsidP="002F1F8D">
            <w:pPr>
              <w:pStyle w:val="Paragraphedeliste"/>
              <w:numPr>
                <w:ilvl w:val="0"/>
                <w:numId w:val="24"/>
              </w:numPr>
              <w:ind w:left="840"/>
              <w:rPr>
                <w:rFonts w:cstheme="minorHAnsi"/>
                <w:lang w:val="fr-BE"/>
              </w:rPr>
            </w:pPr>
            <w:r w:rsidRPr="005839C5">
              <w:t>Combattre les préjugés</w:t>
            </w:r>
          </w:p>
          <w:p w14:paraId="5F566F99" w14:textId="77777777" w:rsidR="00835DFA" w:rsidRPr="005839C5" w:rsidRDefault="00835DFA" w:rsidP="002F1F8D">
            <w:pPr>
              <w:pStyle w:val="Paragraphedeliste"/>
              <w:numPr>
                <w:ilvl w:val="0"/>
                <w:numId w:val="24"/>
              </w:numPr>
              <w:ind w:left="840"/>
              <w:rPr>
                <w:rFonts w:cstheme="minorHAnsi"/>
                <w:lang w:val="fr-BE"/>
              </w:rPr>
            </w:pPr>
            <w:r w:rsidRPr="005839C5">
              <w:rPr>
                <w:lang w:val="fr-BE"/>
              </w:rPr>
              <w:t>Prendre conscience des capacités et des forces des personnes en situation de handicap</w:t>
            </w:r>
          </w:p>
          <w:p w14:paraId="2FB1EF2D" w14:textId="77777777" w:rsidR="00835DFA" w:rsidRPr="005839C5" w:rsidRDefault="00835DFA" w:rsidP="002F1F8D">
            <w:pPr>
              <w:pStyle w:val="Paragraphedeliste"/>
              <w:numPr>
                <w:ilvl w:val="0"/>
                <w:numId w:val="24"/>
              </w:numPr>
              <w:ind w:left="840"/>
              <w:rPr>
                <w:rFonts w:cstheme="minorHAnsi"/>
                <w:lang w:val="fr-BE"/>
              </w:rPr>
            </w:pPr>
            <w:r w:rsidRPr="005839C5">
              <w:rPr>
                <w:lang w:val="fr-BE"/>
              </w:rPr>
              <w:t>Assumer la pluralité des vécus</w:t>
            </w:r>
          </w:p>
          <w:p w14:paraId="75D94C89" w14:textId="77777777" w:rsidR="00835DFA" w:rsidRPr="005839C5" w:rsidRDefault="00835DFA" w:rsidP="002F1F8D">
            <w:pPr>
              <w:pStyle w:val="Paragraphedeliste"/>
              <w:numPr>
                <w:ilvl w:val="0"/>
                <w:numId w:val="24"/>
              </w:numPr>
              <w:ind w:left="840"/>
              <w:rPr>
                <w:rFonts w:cstheme="minorHAnsi"/>
                <w:lang w:val="fr-BE"/>
              </w:rPr>
            </w:pPr>
            <w:r w:rsidRPr="005839C5">
              <w:rPr>
                <w:lang w:val="fr-BE"/>
              </w:rPr>
              <w:t>Se mobiliser autour de la citoyenneté</w:t>
            </w:r>
          </w:p>
          <w:p w14:paraId="18A01D1F" w14:textId="77777777" w:rsidR="00835DFA" w:rsidRPr="005839C5" w:rsidRDefault="00835DFA" w:rsidP="002F1F8D">
            <w:pPr>
              <w:pStyle w:val="Paragraphedeliste"/>
              <w:numPr>
                <w:ilvl w:val="0"/>
                <w:numId w:val="24"/>
              </w:numPr>
              <w:ind w:left="840"/>
              <w:rPr>
                <w:rFonts w:cstheme="minorHAnsi"/>
                <w:lang w:val="fr-BE"/>
              </w:rPr>
            </w:pPr>
            <w:r w:rsidRPr="005839C5">
              <w:rPr>
                <w:lang w:val="fr-BE"/>
              </w:rPr>
              <w:t>Sensibiliser la personne en situation de handicap à l’importance de l’exercice de la citoyenneté</w:t>
            </w:r>
          </w:p>
          <w:p w14:paraId="730860E6" w14:textId="39479B0E" w:rsidR="002F1F8D" w:rsidRPr="005839C5" w:rsidRDefault="002F1F8D" w:rsidP="002F1F8D">
            <w:pPr>
              <w:ind w:left="1028"/>
              <w:rPr>
                <w:rFonts w:eastAsia="Verdana" w:cstheme="minorHAnsi"/>
                <w:lang w:val="fr-BE"/>
              </w:rPr>
            </w:pPr>
            <w:r w:rsidRPr="005839C5">
              <w:rPr>
                <w:rFonts w:eastAsia="Verdana" w:cstheme="minorHAnsi"/>
                <w:lang w:val="fr-BE"/>
              </w:rPr>
              <w:t xml:space="preserve">UNIA, </w:t>
            </w:r>
            <w:r w:rsidRPr="005839C5">
              <w:rPr>
                <w:rFonts w:eastAsia="Verdana" w:cstheme="minorHAnsi"/>
                <w:i/>
                <w:iCs/>
                <w:lang w:val="fr-BE"/>
              </w:rPr>
              <w:t>Rapport sur la participation aux élections des personnes en situation de handicap 2019</w:t>
            </w:r>
            <w:r w:rsidRPr="005839C5">
              <w:rPr>
                <w:rFonts w:eastAsia="Verdana" w:cstheme="minorHAnsi"/>
                <w:lang w:val="fr-BE"/>
              </w:rPr>
              <w:t>, p.84-87.</w:t>
            </w:r>
          </w:p>
          <w:p w14:paraId="237A5F7A" w14:textId="77777777" w:rsidR="002F1F8D" w:rsidRPr="005839C5" w:rsidRDefault="00C97BB9" w:rsidP="002F1F8D">
            <w:pPr>
              <w:ind w:left="1028"/>
              <w:rPr>
                <w:rFonts w:eastAsia="Verdana" w:cstheme="minorHAnsi"/>
                <w:color w:val="4472C4" w:themeColor="accent1"/>
                <w:lang w:val="fr-BE"/>
              </w:rPr>
            </w:pPr>
            <w:hyperlink r:id="rId14" w:history="1">
              <w:r w:rsidR="002F1F8D" w:rsidRPr="005839C5">
                <w:rPr>
                  <w:rStyle w:val="Lienhypertexte"/>
                  <w:rFonts w:eastAsia="Verdana" w:cstheme="minorHAnsi"/>
                  <w:color w:val="4472C4" w:themeColor="accent1"/>
                  <w:lang w:val="fr-BE"/>
                </w:rPr>
                <w:t>https://www.unia.be/files/Documenten/Publicaties_docs/Rapport_droit_de_vote_2020.pdf</w:t>
              </w:r>
            </w:hyperlink>
            <w:r w:rsidR="002F1F8D" w:rsidRPr="005839C5">
              <w:rPr>
                <w:rFonts w:eastAsia="Verdana" w:cstheme="minorHAnsi"/>
                <w:color w:val="4472C4" w:themeColor="accent1"/>
                <w:lang w:val="fr-BE"/>
              </w:rPr>
              <w:t xml:space="preserve"> </w:t>
            </w:r>
          </w:p>
          <w:p w14:paraId="21FFA20B" w14:textId="5491CBA5" w:rsidR="002F1F8D" w:rsidRPr="005839C5" w:rsidRDefault="002F1F8D" w:rsidP="002F1F8D">
            <w:pPr>
              <w:rPr>
                <w:rFonts w:cstheme="minorHAnsi"/>
                <w:lang w:val="fr-BE"/>
              </w:rPr>
            </w:pPr>
          </w:p>
        </w:tc>
      </w:tr>
      <w:tr w:rsidR="005839C5" w:rsidRPr="00C97BB9" w14:paraId="045EDD4C" w14:textId="77777777" w:rsidTr="00835DFA">
        <w:tc>
          <w:tcPr>
            <w:tcW w:w="1319" w:type="dxa"/>
            <w:tcBorders>
              <w:top w:val="single" w:sz="4" w:space="0" w:color="auto"/>
              <w:left w:val="single" w:sz="4" w:space="0" w:color="auto"/>
              <w:bottom w:val="single" w:sz="4" w:space="0" w:color="auto"/>
              <w:right w:val="single" w:sz="4" w:space="0" w:color="auto"/>
            </w:tcBorders>
          </w:tcPr>
          <w:p w14:paraId="442AAFCC" w14:textId="75B90820" w:rsidR="00B36FE3" w:rsidRPr="005839C5" w:rsidRDefault="00B36FE3" w:rsidP="00DF4D92">
            <w:pPr>
              <w:rPr>
                <w:rFonts w:cstheme="minorHAnsi"/>
                <w:lang w:val="fr-BE"/>
              </w:rPr>
            </w:pPr>
            <w:bookmarkStart w:id="3" w:name="_Hlk105073596"/>
            <w:r w:rsidRPr="005839C5">
              <w:rPr>
                <w:rFonts w:cstheme="minorHAnsi"/>
                <w:lang w:val="fr-BE"/>
              </w:rPr>
              <w:t>Secrétariat</w:t>
            </w:r>
          </w:p>
        </w:tc>
        <w:tc>
          <w:tcPr>
            <w:tcW w:w="11717" w:type="dxa"/>
            <w:tcBorders>
              <w:top w:val="single" w:sz="4" w:space="0" w:color="auto"/>
              <w:left w:val="single" w:sz="4" w:space="0" w:color="auto"/>
              <w:bottom w:val="single" w:sz="4" w:space="0" w:color="auto"/>
              <w:right w:val="single" w:sz="4" w:space="0" w:color="auto"/>
            </w:tcBorders>
          </w:tcPr>
          <w:p w14:paraId="1904C10F" w14:textId="615BD7DB" w:rsidR="00B36FE3" w:rsidRPr="005839C5" w:rsidRDefault="00B36FE3" w:rsidP="002F1F8D">
            <w:pPr>
              <w:pStyle w:val="Paragraphedeliste"/>
              <w:ind w:left="38"/>
              <w:rPr>
                <w:lang w:val="fr-BE"/>
              </w:rPr>
            </w:pPr>
            <w:r w:rsidRPr="005839C5">
              <w:rPr>
                <w:lang w:val="fr-BE"/>
              </w:rPr>
              <w:t>Unia demande que les milieux de vie soutiennent le droit de vote et préparent activement leurs memb</w:t>
            </w:r>
            <w:r w:rsidR="00C81B83" w:rsidRPr="005839C5">
              <w:rPr>
                <w:lang w:val="fr-BE"/>
              </w:rPr>
              <w:t>re</w:t>
            </w:r>
            <w:r w:rsidRPr="005839C5">
              <w:rPr>
                <w:lang w:val="fr-BE"/>
              </w:rPr>
              <w:t>s</w:t>
            </w:r>
          </w:p>
          <w:p w14:paraId="6F4C1BCC" w14:textId="5123CD15" w:rsidR="00B36FE3" w:rsidRPr="005839C5" w:rsidRDefault="00B36FE3" w:rsidP="00B36FE3">
            <w:pPr>
              <w:pStyle w:val="Paragraphedeliste"/>
              <w:numPr>
                <w:ilvl w:val="0"/>
                <w:numId w:val="25"/>
              </w:numPr>
              <w:rPr>
                <w:lang w:val="fr-BE"/>
              </w:rPr>
            </w:pPr>
            <w:r w:rsidRPr="005839C5">
              <w:rPr>
                <w:lang w:val="fr-BE"/>
              </w:rPr>
              <w:t>Encourager la personne à aller voter</w:t>
            </w:r>
          </w:p>
          <w:p w14:paraId="657F7CBD" w14:textId="4B27EACE" w:rsidR="00B36FE3" w:rsidRPr="005839C5" w:rsidRDefault="00B36FE3" w:rsidP="00B36FE3">
            <w:pPr>
              <w:pStyle w:val="Paragraphedeliste"/>
              <w:numPr>
                <w:ilvl w:val="0"/>
                <w:numId w:val="25"/>
              </w:numPr>
              <w:rPr>
                <w:lang w:val="fr-BE"/>
              </w:rPr>
            </w:pPr>
            <w:r w:rsidRPr="005839C5">
              <w:rPr>
                <w:lang w:val="fr-BE"/>
              </w:rPr>
              <w:t>Préparer activement les personnes au vote</w:t>
            </w:r>
          </w:p>
          <w:p w14:paraId="5567C0D1" w14:textId="39670077" w:rsidR="00B36FE3" w:rsidRPr="005839C5" w:rsidRDefault="00B36FE3" w:rsidP="00B36FE3">
            <w:pPr>
              <w:rPr>
                <w:lang w:val="fr-BE"/>
              </w:rPr>
            </w:pPr>
            <w:r w:rsidRPr="005839C5">
              <w:rPr>
                <w:lang w:val="fr-BE"/>
              </w:rPr>
              <w:t>Unia demande que les milieux de vie réalisent des aménagements structurels pour rendre possible la préparation au vote</w:t>
            </w:r>
          </w:p>
          <w:p w14:paraId="3F89B7FC" w14:textId="2D8FEB92" w:rsidR="00B36FE3" w:rsidRPr="005839C5" w:rsidRDefault="00B36FE3" w:rsidP="00B36FE3">
            <w:pPr>
              <w:pStyle w:val="Paragraphedeliste"/>
              <w:numPr>
                <w:ilvl w:val="0"/>
                <w:numId w:val="26"/>
              </w:numPr>
              <w:rPr>
                <w:lang w:val="fr-BE"/>
              </w:rPr>
            </w:pPr>
            <w:r w:rsidRPr="005839C5">
              <w:rPr>
                <w:lang w:val="fr-BE"/>
              </w:rPr>
              <w:lastRenderedPageBreak/>
              <w:t>Dégager du temps et des moyens humains</w:t>
            </w:r>
          </w:p>
          <w:p w14:paraId="1B74C461" w14:textId="4563010D" w:rsidR="00C81B83" w:rsidRPr="005839C5" w:rsidRDefault="00C81B83" w:rsidP="00C81B83">
            <w:pPr>
              <w:ind w:left="1028"/>
              <w:rPr>
                <w:rFonts w:eastAsia="Verdana" w:cstheme="minorHAnsi"/>
                <w:lang w:val="fr-BE"/>
              </w:rPr>
            </w:pPr>
            <w:r w:rsidRPr="005839C5">
              <w:rPr>
                <w:rFonts w:eastAsia="Verdana" w:cstheme="minorHAnsi"/>
                <w:lang w:val="fr-BE"/>
              </w:rPr>
              <w:t xml:space="preserve">UNIA, </w:t>
            </w:r>
            <w:r w:rsidRPr="005839C5">
              <w:rPr>
                <w:rFonts w:eastAsia="Verdana" w:cstheme="minorHAnsi"/>
                <w:i/>
                <w:iCs/>
                <w:lang w:val="fr-BE"/>
              </w:rPr>
              <w:t>Rapport sur la participation aux élections des personnes en situation de handicap 2019</w:t>
            </w:r>
            <w:r w:rsidRPr="005839C5">
              <w:rPr>
                <w:rFonts w:eastAsia="Verdana" w:cstheme="minorHAnsi"/>
                <w:lang w:val="fr-BE"/>
              </w:rPr>
              <w:t>, p.87-88.</w:t>
            </w:r>
          </w:p>
          <w:p w14:paraId="699E6C37" w14:textId="77777777" w:rsidR="00C81B83" w:rsidRPr="005839C5" w:rsidRDefault="00C97BB9" w:rsidP="00C81B83">
            <w:pPr>
              <w:ind w:left="1028"/>
              <w:rPr>
                <w:rFonts w:eastAsia="Verdana" w:cstheme="minorHAnsi"/>
                <w:color w:val="4472C4" w:themeColor="accent1"/>
                <w:lang w:val="fr-BE"/>
              </w:rPr>
            </w:pPr>
            <w:hyperlink r:id="rId15" w:history="1">
              <w:r w:rsidR="00C81B83" w:rsidRPr="005839C5">
                <w:rPr>
                  <w:rStyle w:val="Lienhypertexte"/>
                  <w:rFonts w:eastAsia="Verdana" w:cstheme="minorHAnsi"/>
                  <w:color w:val="4472C4" w:themeColor="accent1"/>
                  <w:lang w:val="fr-BE"/>
                </w:rPr>
                <w:t>https://www.unia.be/files/Documenten/Publicaties_docs/Rapport_droit_de_vote_2020.pdf</w:t>
              </w:r>
            </w:hyperlink>
            <w:r w:rsidR="00C81B83" w:rsidRPr="005839C5">
              <w:rPr>
                <w:rFonts w:eastAsia="Verdana" w:cstheme="minorHAnsi"/>
                <w:color w:val="4472C4" w:themeColor="accent1"/>
                <w:lang w:val="fr-BE"/>
              </w:rPr>
              <w:t xml:space="preserve"> </w:t>
            </w:r>
          </w:p>
          <w:p w14:paraId="34A6F702" w14:textId="68C2ECD6" w:rsidR="00B36FE3" w:rsidRPr="005839C5" w:rsidRDefault="00B36FE3" w:rsidP="002F1F8D">
            <w:pPr>
              <w:pStyle w:val="Paragraphedeliste"/>
              <w:ind w:left="38"/>
              <w:rPr>
                <w:rFonts w:cstheme="minorHAnsi"/>
                <w:lang w:val="fr-BE"/>
              </w:rPr>
            </w:pPr>
          </w:p>
        </w:tc>
      </w:tr>
      <w:tr w:rsidR="005839C5" w:rsidRPr="00C97BB9" w14:paraId="5E61A89D" w14:textId="77777777" w:rsidTr="00835DFA">
        <w:tc>
          <w:tcPr>
            <w:tcW w:w="1319" w:type="dxa"/>
            <w:tcBorders>
              <w:top w:val="single" w:sz="4" w:space="0" w:color="auto"/>
              <w:left w:val="single" w:sz="4" w:space="0" w:color="auto"/>
              <w:bottom w:val="single" w:sz="4" w:space="0" w:color="auto"/>
              <w:right w:val="single" w:sz="4" w:space="0" w:color="auto"/>
            </w:tcBorders>
          </w:tcPr>
          <w:p w14:paraId="7C922D79" w14:textId="18E5812C" w:rsidR="00B36FE3" w:rsidRPr="005839C5" w:rsidRDefault="00B36FE3" w:rsidP="00DF4D92">
            <w:pPr>
              <w:rPr>
                <w:rFonts w:cstheme="minorHAnsi"/>
                <w:lang w:val="fr-BE"/>
              </w:rPr>
            </w:pPr>
            <w:r w:rsidRPr="005839C5">
              <w:rPr>
                <w:rFonts w:cstheme="minorHAnsi"/>
                <w:lang w:val="fr-BE"/>
              </w:rPr>
              <w:lastRenderedPageBreak/>
              <w:t>Secrétariat</w:t>
            </w:r>
          </w:p>
        </w:tc>
        <w:tc>
          <w:tcPr>
            <w:tcW w:w="11717" w:type="dxa"/>
            <w:tcBorders>
              <w:top w:val="single" w:sz="4" w:space="0" w:color="auto"/>
              <w:left w:val="single" w:sz="4" w:space="0" w:color="auto"/>
              <w:bottom w:val="single" w:sz="4" w:space="0" w:color="auto"/>
              <w:right w:val="single" w:sz="4" w:space="0" w:color="auto"/>
            </w:tcBorders>
          </w:tcPr>
          <w:p w14:paraId="0B47564F" w14:textId="77777777" w:rsidR="00B36FE3" w:rsidRPr="005839C5" w:rsidRDefault="00B36FE3" w:rsidP="002F1F8D">
            <w:pPr>
              <w:pStyle w:val="Paragraphedeliste"/>
              <w:ind w:left="38"/>
              <w:rPr>
                <w:lang w:val="fr-BE"/>
              </w:rPr>
            </w:pPr>
            <w:r w:rsidRPr="005839C5">
              <w:rPr>
                <w:lang w:val="fr-BE"/>
              </w:rPr>
              <w:t>Unia demande que les pouvoirs publics et les autorités fournissent de l’information compréhensible et développent du matériel adapté aux besoins du public cible</w:t>
            </w:r>
          </w:p>
          <w:p w14:paraId="4AA3DD95" w14:textId="2D562A5D" w:rsidR="00B36FE3" w:rsidRPr="005839C5" w:rsidRDefault="00B36FE3" w:rsidP="00B36FE3">
            <w:pPr>
              <w:ind w:left="1028"/>
              <w:rPr>
                <w:rFonts w:eastAsia="Verdana" w:cstheme="minorHAnsi"/>
                <w:lang w:val="fr-BE"/>
              </w:rPr>
            </w:pPr>
            <w:r w:rsidRPr="005839C5">
              <w:rPr>
                <w:rFonts w:eastAsia="Verdana" w:cstheme="minorHAnsi"/>
                <w:lang w:val="fr-BE"/>
              </w:rPr>
              <w:t xml:space="preserve">UNIA, </w:t>
            </w:r>
            <w:r w:rsidRPr="005839C5">
              <w:rPr>
                <w:rFonts w:eastAsia="Verdana" w:cstheme="minorHAnsi"/>
                <w:i/>
                <w:iCs/>
                <w:lang w:val="fr-BE"/>
              </w:rPr>
              <w:t>Rapport sur la participation aux élections des personnes en situation de handicap 2019</w:t>
            </w:r>
            <w:r w:rsidRPr="005839C5">
              <w:rPr>
                <w:rFonts w:eastAsia="Verdana" w:cstheme="minorHAnsi"/>
                <w:lang w:val="fr-BE"/>
              </w:rPr>
              <w:t>, p.88.</w:t>
            </w:r>
          </w:p>
          <w:p w14:paraId="0B788236" w14:textId="77777777" w:rsidR="00B36FE3" w:rsidRPr="005839C5" w:rsidRDefault="00C97BB9" w:rsidP="00B36FE3">
            <w:pPr>
              <w:ind w:left="1028"/>
              <w:rPr>
                <w:rFonts w:eastAsia="Verdana" w:cstheme="minorHAnsi"/>
                <w:color w:val="4472C4" w:themeColor="accent1"/>
                <w:lang w:val="fr-BE"/>
              </w:rPr>
            </w:pPr>
            <w:hyperlink r:id="rId16" w:history="1">
              <w:r w:rsidR="00B36FE3" w:rsidRPr="005839C5">
                <w:rPr>
                  <w:rStyle w:val="Lienhypertexte"/>
                  <w:rFonts w:eastAsia="Verdana" w:cstheme="minorHAnsi"/>
                  <w:color w:val="4472C4" w:themeColor="accent1"/>
                  <w:lang w:val="fr-BE"/>
                </w:rPr>
                <w:t>https://www.unia.be/files/Documenten/Publicaties_docs/Rapport_droit_de_vote_2020.pdf</w:t>
              </w:r>
            </w:hyperlink>
            <w:r w:rsidR="00B36FE3" w:rsidRPr="005839C5">
              <w:rPr>
                <w:rFonts w:eastAsia="Verdana" w:cstheme="minorHAnsi"/>
                <w:color w:val="4472C4" w:themeColor="accent1"/>
                <w:lang w:val="fr-BE"/>
              </w:rPr>
              <w:t xml:space="preserve"> </w:t>
            </w:r>
          </w:p>
          <w:p w14:paraId="0EE766DB" w14:textId="37993307" w:rsidR="00B36FE3" w:rsidRPr="005839C5" w:rsidRDefault="00B36FE3" w:rsidP="002F1F8D">
            <w:pPr>
              <w:pStyle w:val="Paragraphedeliste"/>
              <w:ind w:left="38"/>
              <w:rPr>
                <w:lang w:val="fr-BE"/>
              </w:rPr>
            </w:pPr>
          </w:p>
        </w:tc>
      </w:tr>
      <w:tr w:rsidR="00BA389C" w:rsidRPr="00C97BB9" w14:paraId="34871630" w14:textId="77777777" w:rsidTr="00835DFA">
        <w:tc>
          <w:tcPr>
            <w:tcW w:w="1319" w:type="dxa"/>
            <w:tcBorders>
              <w:top w:val="single" w:sz="4" w:space="0" w:color="auto"/>
              <w:left w:val="single" w:sz="4" w:space="0" w:color="auto"/>
              <w:bottom w:val="single" w:sz="4" w:space="0" w:color="auto"/>
              <w:right w:val="single" w:sz="4" w:space="0" w:color="auto"/>
            </w:tcBorders>
          </w:tcPr>
          <w:p w14:paraId="3398096B" w14:textId="2BD68D11" w:rsidR="00BA389C" w:rsidRPr="00BA389C" w:rsidRDefault="00BA389C" w:rsidP="00DF4D92">
            <w:pPr>
              <w:rPr>
                <w:rFonts w:cstheme="minorHAnsi"/>
                <w:b/>
                <w:bCs/>
                <w:color w:val="C00000"/>
                <w:lang w:val="fr-BE"/>
              </w:rPr>
            </w:pPr>
            <w:r w:rsidRPr="00BA389C">
              <w:rPr>
                <w:rFonts w:cstheme="minorHAnsi"/>
                <w:b/>
                <w:bCs/>
                <w:color w:val="C00000"/>
                <w:lang w:val="fr-BE"/>
              </w:rPr>
              <w:t>Plateforme</w:t>
            </w:r>
          </w:p>
        </w:tc>
        <w:tc>
          <w:tcPr>
            <w:tcW w:w="11717" w:type="dxa"/>
            <w:tcBorders>
              <w:top w:val="single" w:sz="4" w:space="0" w:color="auto"/>
              <w:left w:val="single" w:sz="4" w:space="0" w:color="auto"/>
              <w:bottom w:val="single" w:sz="4" w:space="0" w:color="auto"/>
              <w:right w:val="single" w:sz="4" w:space="0" w:color="auto"/>
            </w:tcBorders>
          </w:tcPr>
          <w:p w14:paraId="0D073AF2" w14:textId="77777777" w:rsidR="00BA389C" w:rsidRDefault="00BA389C" w:rsidP="002F1F8D">
            <w:pPr>
              <w:pStyle w:val="Paragraphedeliste"/>
              <w:ind w:left="38"/>
              <w:rPr>
                <w:rFonts w:ascii="Verdana" w:hAnsi="Verdana"/>
                <w:b/>
                <w:bCs/>
                <w:color w:val="C00000"/>
                <w:sz w:val="20"/>
                <w:szCs w:val="20"/>
                <w:lang w:val="fr-BE"/>
              </w:rPr>
            </w:pPr>
            <w:r w:rsidRPr="00BA389C">
              <w:rPr>
                <w:rFonts w:ascii="Verdana" w:hAnsi="Verdana"/>
                <w:b/>
                <w:bCs/>
                <w:color w:val="C00000"/>
                <w:sz w:val="20"/>
                <w:szCs w:val="20"/>
                <w:lang w:val="fr-BE"/>
              </w:rPr>
              <w:t>Des travaux sont nécessaires pour développer et mettre à disposition une audiodescription.</w:t>
            </w:r>
          </w:p>
          <w:p w14:paraId="63B37A45" w14:textId="7766A55F" w:rsidR="00E2524A" w:rsidRPr="00E2524A" w:rsidRDefault="00E2524A" w:rsidP="002F1F8D">
            <w:pPr>
              <w:pStyle w:val="Paragraphedeliste"/>
              <w:ind w:left="38"/>
              <w:rPr>
                <w:rFonts w:ascii="Verdana" w:hAnsi="Verdana"/>
                <w:b/>
                <w:color w:val="C00000"/>
                <w:sz w:val="20"/>
                <w:szCs w:val="20"/>
                <w:lang w:val="fr-BE"/>
              </w:rPr>
            </w:pPr>
            <w:r w:rsidRPr="00E2524A">
              <w:rPr>
                <w:rFonts w:ascii="Verdana" w:hAnsi="Verdana"/>
                <w:b/>
                <w:color w:val="C00000"/>
                <w:sz w:val="20"/>
                <w:szCs w:val="20"/>
                <w:lang w:val="fr-BE"/>
              </w:rPr>
              <w:t>Il conviendrait de poursuivre le déploiement de formats plus accessibles (non seulement en FALC, mais aussi en braille, par exemple).</w:t>
            </w:r>
          </w:p>
          <w:p w14:paraId="55176348" w14:textId="77777777" w:rsidR="00BA389C" w:rsidRDefault="00C97BB9" w:rsidP="002F1F8D">
            <w:pPr>
              <w:pStyle w:val="Paragraphedeliste"/>
              <w:ind w:left="38"/>
              <w:rPr>
                <w:b/>
                <w:bCs/>
                <w:color w:val="C00000"/>
                <w:lang w:val="fr-BE"/>
              </w:rPr>
            </w:pPr>
            <w:hyperlink r:id="rId17" w:history="1">
              <w:r w:rsidR="00BA389C" w:rsidRPr="005F4B67">
                <w:rPr>
                  <w:rStyle w:val="Lienhypertexte"/>
                  <w:b/>
                  <w:bCs/>
                  <w:lang w:val="fr-BE"/>
                </w:rPr>
                <w:t>https://ph.belgium.be/fr/avis/avis-2023-03.html</w:t>
              </w:r>
            </w:hyperlink>
            <w:r w:rsidR="00BA389C">
              <w:rPr>
                <w:b/>
                <w:bCs/>
                <w:color w:val="C00000"/>
                <w:lang w:val="fr-BE"/>
              </w:rPr>
              <w:t xml:space="preserve"> </w:t>
            </w:r>
          </w:p>
          <w:p w14:paraId="6AAE1C78" w14:textId="7D44D7CA" w:rsidR="00BA389C" w:rsidRPr="00BA389C" w:rsidRDefault="00BA389C" w:rsidP="002F1F8D">
            <w:pPr>
              <w:pStyle w:val="Paragraphedeliste"/>
              <w:ind w:left="38"/>
              <w:rPr>
                <w:b/>
                <w:bCs/>
                <w:color w:val="C00000"/>
                <w:lang w:val="fr-BE"/>
              </w:rPr>
            </w:pPr>
          </w:p>
        </w:tc>
      </w:tr>
      <w:tr w:rsidR="00BA389C" w:rsidRPr="00C97BB9" w14:paraId="14F68672" w14:textId="77777777" w:rsidTr="00835DFA">
        <w:tc>
          <w:tcPr>
            <w:tcW w:w="1319" w:type="dxa"/>
            <w:tcBorders>
              <w:top w:val="single" w:sz="4" w:space="0" w:color="auto"/>
              <w:left w:val="single" w:sz="4" w:space="0" w:color="auto"/>
              <w:bottom w:val="single" w:sz="4" w:space="0" w:color="auto"/>
              <w:right w:val="single" w:sz="4" w:space="0" w:color="auto"/>
            </w:tcBorders>
          </w:tcPr>
          <w:p w14:paraId="1E675829" w14:textId="154DDCE6" w:rsidR="00BA389C" w:rsidRPr="00BA389C" w:rsidRDefault="00BA389C" w:rsidP="00DF4D92">
            <w:pPr>
              <w:rPr>
                <w:rFonts w:cstheme="minorHAnsi"/>
                <w:b/>
                <w:bCs/>
                <w:color w:val="C00000"/>
                <w:lang w:val="fr-BE"/>
              </w:rPr>
            </w:pPr>
            <w:r>
              <w:rPr>
                <w:rFonts w:cstheme="minorHAnsi"/>
                <w:b/>
                <w:bCs/>
                <w:color w:val="C00000"/>
                <w:lang w:val="fr-BE"/>
              </w:rPr>
              <w:t>Plateforme</w:t>
            </w:r>
          </w:p>
        </w:tc>
        <w:tc>
          <w:tcPr>
            <w:tcW w:w="11717" w:type="dxa"/>
            <w:tcBorders>
              <w:top w:val="single" w:sz="4" w:space="0" w:color="auto"/>
              <w:left w:val="single" w:sz="4" w:space="0" w:color="auto"/>
              <w:bottom w:val="single" w:sz="4" w:space="0" w:color="auto"/>
              <w:right w:val="single" w:sz="4" w:space="0" w:color="auto"/>
            </w:tcBorders>
          </w:tcPr>
          <w:p w14:paraId="266A380E" w14:textId="77777777" w:rsidR="00BA389C" w:rsidRDefault="00BA389C" w:rsidP="002F1F8D">
            <w:pPr>
              <w:pStyle w:val="Paragraphedeliste"/>
              <w:ind w:left="38"/>
              <w:rPr>
                <w:rFonts w:ascii="Verdana" w:hAnsi="Verdana"/>
                <w:b/>
                <w:color w:val="C00000"/>
                <w:sz w:val="20"/>
                <w:szCs w:val="20"/>
                <w:lang w:val="fr-BE"/>
              </w:rPr>
            </w:pPr>
            <w:r w:rsidRPr="00BA389C">
              <w:rPr>
                <w:rFonts w:ascii="Verdana" w:hAnsi="Verdana"/>
                <w:b/>
                <w:color w:val="C00000"/>
                <w:sz w:val="20"/>
                <w:szCs w:val="20"/>
                <w:lang w:val="fr-BE"/>
              </w:rPr>
              <w:t>L'accès à l'information est essentiel pour garantir la participation et l'autonomie des personnes en situation de handicap. L'information doit donc être accessible à chacun, quel que soit le handicap. Cela signifie que des formats faciles à lire doivent être disponibles, que des services d'interprétation doivent être disponibles, dans les services de première ligne, entre autres.</w:t>
            </w:r>
          </w:p>
          <w:p w14:paraId="651DB8DA" w14:textId="40496BF2" w:rsidR="00BA389C" w:rsidRPr="00BA389C" w:rsidRDefault="00BA389C" w:rsidP="002F1F8D">
            <w:pPr>
              <w:pStyle w:val="Paragraphedeliste"/>
              <w:ind w:left="38"/>
              <w:rPr>
                <w:rFonts w:ascii="Verdana" w:hAnsi="Verdana"/>
                <w:b/>
                <w:color w:val="C00000"/>
                <w:sz w:val="20"/>
                <w:szCs w:val="20"/>
                <w:lang w:val="fr-BE"/>
              </w:rPr>
            </w:pPr>
            <w:r w:rsidRPr="00BA389C">
              <w:rPr>
                <w:rFonts w:ascii="Verdana" w:hAnsi="Verdana"/>
                <w:b/>
                <w:color w:val="C00000"/>
                <w:sz w:val="20"/>
                <w:szCs w:val="20"/>
                <w:lang w:val="fr-BE"/>
              </w:rPr>
              <w:t xml:space="preserve">Ceci est particulièrement important à l'approche des élections. De même, </w:t>
            </w:r>
            <w:hyperlink r:id="rId18" w:history="1">
              <w:r w:rsidRPr="00BA389C">
                <w:rPr>
                  <w:rStyle w:val="Lienhypertexte"/>
                  <w:rFonts w:ascii="Verdana" w:hAnsi="Verdana"/>
                  <w:b/>
                  <w:color w:val="4472C4" w:themeColor="accent1"/>
                  <w:sz w:val="20"/>
                  <w:szCs w:val="20"/>
                  <w:lang w:val="fr-BE"/>
                </w:rPr>
                <w:t>le comité UNCRPD a souligné le besoin</w:t>
              </w:r>
            </w:hyperlink>
            <w:r w:rsidRPr="00BA389C">
              <w:rPr>
                <w:rFonts w:ascii="Verdana" w:hAnsi="Verdana"/>
                <w:b/>
                <w:color w:val="C00000"/>
                <w:sz w:val="20"/>
                <w:szCs w:val="20"/>
                <w:lang w:val="fr-BE"/>
              </w:rPr>
              <w:t xml:space="preserve"> de rendre tous les "matériels électoraux" entièrement accessibles.</w:t>
            </w:r>
            <w:r w:rsidRPr="00BA389C">
              <w:rPr>
                <w:rFonts w:ascii="Verdana" w:hAnsi="Verdana"/>
                <w:b/>
                <w:sz w:val="20"/>
                <w:szCs w:val="20"/>
                <w:lang w:val="fr-BE"/>
              </w:rPr>
              <w:br/>
            </w:r>
          </w:p>
          <w:p w14:paraId="2AF927FE" w14:textId="77777777" w:rsidR="00BA389C" w:rsidRDefault="00C97BB9" w:rsidP="00BA389C">
            <w:pPr>
              <w:pStyle w:val="Paragraphedeliste"/>
              <w:ind w:left="38"/>
              <w:rPr>
                <w:b/>
                <w:bCs/>
                <w:color w:val="C00000"/>
                <w:lang w:val="fr-BE"/>
              </w:rPr>
            </w:pPr>
            <w:hyperlink r:id="rId19" w:history="1">
              <w:r w:rsidR="00BA389C" w:rsidRPr="005F4B67">
                <w:rPr>
                  <w:rStyle w:val="Lienhypertexte"/>
                  <w:b/>
                  <w:bCs/>
                  <w:lang w:val="fr-BE"/>
                </w:rPr>
                <w:t>https://ph.belgium.be/fr/avis/avis-2023-03.html</w:t>
              </w:r>
            </w:hyperlink>
            <w:r w:rsidR="00BA389C">
              <w:rPr>
                <w:b/>
                <w:bCs/>
                <w:color w:val="C00000"/>
                <w:lang w:val="fr-BE"/>
              </w:rPr>
              <w:t xml:space="preserve"> </w:t>
            </w:r>
          </w:p>
          <w:p w14:paraId="7DADF0A9" w14:textId="57E279DF" w:rsidR="00BA389C" w:rsidRPr="00BA389C" w:rsidRDefault="00BA389C" w:rsidP="002F1F8D">
            <w:pPr>
              <w:pStyle w:val="Paragraphedeliste"/>
              <w:ind w:left="38"/>
              <w:rPr>
                <w:rFonts w:ascii="Verdana" w:hAnsi="Verdana"/>
                <w:b/>
                <w:bCs/>
                <w:color w:val="C00000"/>
                <w:sz w:val="20"/>
                <w:szCs w:val="20"/>
                <w:lang w:val="fr-BE"/>
              </w:rPr>
            </w:pPr>
          </w:p>
        </w:tc>
      </w:tr>
      <w:tr w:rsidR="00E2524A" w:rsidRPr="00C97BB9" w14:paraId="160D0971" w14:textId="77777777" w:rsidTr="00835DFA">
        <w:tc>
          <w:tcPr>
            <w:tcW w:w="1319" w:type="dxa"/>
            <w:tcBorders>
              <w:top w:val="single" w:sz="4" w:space="0" w:color="auto"/>
              <w:left w:val="single" w:sz="4" w:space="0" w:color="auto"/>
              <w:bottom w:val="single" w:sz="4" w:space="0" w:color="auto"/>
              <w:right w:val="single" w:sz="4" w:space="0" w:color="auto"/>
            </w:tcBorders>
          </w:tcPr>
          <w:p w14:paraId="69DEF162" w14:textId="20C51AC5" w:rsidR="00E2524A" w:rsidRDefault="00E2524A" w:rsidP="00DF4D92">
            <w:pPr>
              <w:rPr>
                <w:rFonts w:cstheme="minorHAnsi"/>
                <w:b/>
                <w:bCs/>
                <w:color w:val="C00000"/>
                <w:lang w:val="fr-BE"/>
              </w:rPr>
            </w:pPr>
            <w:r>
              <w:rPr>
                <w:rFonts w:cstheme="minorHAnsi"/>
                <w:b/>
                <w:bCs/>
                <w:color w:val="C00000"/>
                <w:lang w:val="fr-BE"/>
              </w:rPr>
              <w:t>Plateforme</w:t>
            </w:r>
          </w:p>
        </w:tc>
        <w:tc>
          <w:tcPr>
            <w:tcW w:w="11717" w:type="dxa"/>
            <w:tcBorders>
              <w:top w:val="single" w:sz="4" w:space="0" w:color="auto"/>
              <w:left w:val="single" w:sz="4" w:space="0" w:color="auto"/>
              <w:bottom w:val="single" w:sz="4" w:space="0" w:color="auto"/>
              <w:right w:val="single" w:sz="4" w:space="0" w:color="auto"/>
            </w:tcBorders>
          </w:tcPr>
          <w:p w14:paraId="44A0B169" w14:textId="77777777" w:rsidR="00E2524A" w:rsidRPr="00E2524A" w:rsidRDefault="00E2524A" w:rsidP="00E2524A">
            <w:pPr>
              <w:pStyle w:val="Paragraphedeliste"/>
              <w:ind w:left="0"/>
              <w:contextualSpacing w:val="0"/>
              <w:rPr>
                <w:rFonts w:ascii="Verdana" w:hAnsi="Verdana"/>
                <w:b/>
                <w:color w:val="C00000"/>
                <w:sz w:val="20"/>
                <w:szCs w:val="20"/>
                <w:lang w:val="fr-BE"/>
              </w:rPr>
            </w:pPr>
            <w:r w:rsidRPr="00E2524A">
              <w:rPr>
                <w:rFonts w:ascii="Verdana" w:hAnsi="Verdana"/>
                <w:b/>
                <w:color w:val="C00000"/>
                <w:sz w:val="20"/>
                <w:szCs w:val="20"/>
                <w:lang w:val="fr-BE"/>
              </w:rPr>
              <w:t>Compte tenu du nombre croissant de non-recours, la mise en place d'un point focal où les ayants-droit sont informés de leurs droits est une priorité urgente.</w:t>
            </w:r>
          </w:p>
          <w:p w14:paraId="63C2EBAC" w14:textId="77777777" w:rsidR="00E2524A" w:rsidRPr="00E2524A" w:rsidRDefault="00E2524A" w:rsidP="00E2524A">
            <w:pPr>
              <w:pStyle w:val="Paragraphedeliste"/>
              <w:ind w:left="1635"/>
              <w:rPr>
                <w:rFonts w:ascii="Verdana" w:hAnsi="Verdana"/>
                <w:b/>
                <w:color w:val="C00000"/>
                <w:sz w:val="20"/>
                <w:szCs w:val="20"/>
                <w:lang w:val="fr-BE"/>
              </w:rPr>
            </w:pPr>
          </w:p>
          <w:p w14:paraId="4DA644C0" w14:textId="77777777" w:rsidR="00E2524A" w:rsidRPr="00E2524A" w:rsidRDefault="00E2524A" w:rsidP="00E2524A">
            <w:pPr>
              <w:pStyle w:val="Paragraphedeliste"/>
              <w:ind w:left="38"/>
              <w:rPr>
                <w:rFonts w:ascii="Verdana" w:hAnsi="Verdana"/>
                <w:b/>
                <w:color w:val="C00000"/>
                <w:sz w:val="20"/>
                <w:szCs w:val="20"/>
                <w:lang w:val="fr-BE"/>
              </w:rPr>
            </w:pPr>
            <w:r w:rsidRPr="00E2524A">
              <w:rPr>
                <w:rFonts w:ascii="Verdana" w:hAnsi="Verdana"/>
                <w:b/>
                <w:color w:val="C00000"/>
                <w:sz w:val="20"/>
                <w:szCs w:val="20"/>
                <w:lang w:val="fr-BE"/>
              </w:rPr>
              <w:t xml:space="preserve">Ce point focal doit être par ailleurs facilement accessible. Tout d'abord, il est nécessaire de disposer de points de contact physiques et locaux accessibles et faciles à aborder.  </w:t>
            </w:r>
            <w:r w:rsidRPr="00E2524A">
              <w:rPr>
                <w:rFonts w:ascii="Verdana" w:hAnsi="Verdana"/>
                <w:b/>
                <w:color w:val="C00000"/>
                <w:sz w:val="20"/>
                <w:szCs w:val="20"/>
                <w:lang w:val="fr-BE"/>
              </w:rPr>
              <w:br/>
              <w:t xml:space="preserve">Ensuite, il convient de fournir un accompagnement personnel qui permette également la consultation entre différentes instances. En outre, le canal de communication et la langue utilisée doivent être adaptés au groupe cible, en tenant compte de la diversité des handicaps. Un contrôle de qualité doit être effectué au niveau du point focal. </w:t>
            </w:r>
            <w:r w:rsidRPr="00E2524A">
              <w:rPr>
                <w:rFonts w:ascii="Verdana" w:hAnsi="Verdana"/>
                <w:b/>
                <w:color w:val="C00000"/>
                <w:sz w:val="20"/>
                <w:szCs w:val="20"/>
                <w:lang w:val="fr-BE"/>
              </w:rPr>
              <w:br/>
              <w:t>Enfin, des experts du vécu devraient être impliqués dans le développement du point focal et des campagnes d'information.</w:t>
            </w:r>
          </w:p>
          <w:p w14:paraId="56E3DF17" w14:textId="77777777" w:rsidR="00E2524A" w:rsidRDefault="00C97BB9" w:rsidP="00E2524A">
            <w:pPr>
              <w:pStyle w:val="Paragraphedeliste"/>
              <w:ind w:left="38"/>
              <w:rPr>
                <w:b/>
                <w:bCs/>
                <w:color w:val="C00000"/>
                <w:lang w:val="fr-BE"/>
              </w:rPr>
            </w:pPr>
            <w:hyperlink r:id="rId20" w:history="1">
              <w:r w:rsidR="00E2524A" w:rsidRPr="005F4B67">
                <w:rPr>
                  <w:rStyle w:val="Lienhypertexte"/>
                  <w:b/>
                  <w:bCs/>
                  <w:lang w:val="fr-BE"/>
                </w:rPr>
                <w:t>https://ph.belgium.be/fr/avis/avis-2023-03.html</w:t>
              </w:r>
            </w:hyperlink>
            <w:r w:rsidR="00E2524A">
              <w:rPr>
                <w:b/>
                <w:bCs/>
                <w:color w:val="C00000"/>
                <w:lang w:val="fr-BE"/>
              </w:rPr>
              <w:t xml:space="preserve"> </w:t>
            </w:r>
          </w:p>
          <w:p w14:paraId="28DF3550" w14:textId="35C7D0E9" w:rsidR="00E2524A" w:rsidRPr="00BA389C" w:rsidRDefault="00E2524A" w:rsidP="00E2524A">
            <w:pPr>
              <w:pStyle w:val="Paragraphedeliste"/>
              <w:ind w:left="38"/>
              <w:rPr>
                <w:rFonts w:ascii="Verdana" w:hAnsi="Verdana"/>
                <w:b/>
                <w:color w:val="C00000"/>
                <w:sz w:val="20"/>
                <w:szCs w:val="20"/>
                <w:lang w:val="fr-BE"/>
              </w:rPr>
            </w:pPr>
          </w:p>
        </w:tc>
      </w:tr>
      <w:tr w:rsidR="00C04729" w:rsidRPr="00BA389C" w14:paraId="1302F0EE" w14:textId="77777777" w:rsidTr="00835DFA">
        <w:tc>
          <w:tcPr>
            <w:tcW w:w="1319" w:type="dxa"/>
            <w:tcBorders>
              <w:top w:val="single" w:sz="4" w:space="0" w:color="auto"/>
              <w:left w:val="single" w:sz="4" w:space="0" w:color="auto"/>
              <w:bottom w:val="single" w:sz="4" w:space="0" w:color="auto"/>
              <w:right w:val="single" w:sz="4" w:space="0" w:color="auto"/>
            </w:tcBorders>
          </w:tcPr>
          <w:p w14:paraId="07256C83" w14:textId="2436FCD2" w:rsidR="00C04729" w:rsidRDefault="00C04729" w:rsidP="00DF4D92">
            <w:pPr>
              <w:rPr>
                <w:rFonts w:cstheme="minorHAnsi"/>
                <w:b/>
                <w:bCs/>
                <w:color w:val="C00000"/>
                <w:lang w:val="fr-BE"/>
              </w:rPr>
            </w:pPr>
            <w:r>
              <w:rPr>
                <w:rFonts w:cstheme="minorHAnsi"/>
                <w:b/>
                <w:bCs/>
                <w:color w:val="C00000"/>
                <w:lang w:val="fr-BE"/>
              </w:rPr>
              <w:lastRenderedPageBreak/>
              <w:t>Plateforme</w:t>
            </w:r>
          </w:p>
        </w:tc>
        <w:tc>
          <w:tcPr>
            <w:tcW w:w="11717" w:type="dxa"/>
            <w:tcBorders>
              <w:top w:val="single" w:sz="4" w:space="0" w:color="auto"/>
              <w:left w:val="single" w:sz="4" w:space="0" w:color="auto"/>
              <w:bottom w:val="single" w:sz="4" w:space="0" w:color="auto"/>
              <w:right w:val="single" w:sz="4" w:space="0" w:color="auto"/>
            </w:tcBorders>
          </w:tcPr>
          <w:p w14:paraId="058BA1E0" w14:textId="77777777" w:rsidR="00C04729" w:rsidRDefault="00C04729" w:rsidP="00C04729">
            <w:pPr>
              <w:pStyle w:val="Paragraphedeliste"/>
              <w:ind w:left="38"/>
              <w:rPr>
                <w:b/>
                <w:bCs/>
                <w:color w:val="C00000"/>
                <w:lang w:val="fr-BE"/>
              </w:rPr>
            </w:pPr>
            <w:r w:rsidRPr="00C04729">
              <w:rPr>
                <w:rFonts w:ascii="Verdana" w:hAnsi="Verdana"/>
                <w:b/>
                <w:color w:val="C00000"/>
                <w:sz w:val="20"/>
                <w:szCs w:val="20"/>
                <w:lang w:val="fr-BE"/>
              </w:rPr>
              <w:t>Le secrétariat de la plateforme des conseils consultatifs devrait être ancré de manière permanente dans la loi et financé en tant que tel.</w:t>
            </w:r>
            <w:r w:rsidRPr="00C04729">
              <w:rPr>
                <w:rFonts w:ascii="Verdana" w:hAnsi="Verdana"/>
                <w:b/>
                <w:color w:val="C00000"/>
                <w:sz w:val="20"/>
                <w:szCs w:val="20"/>
                <w:lang w:val="fr-BE"/>
              </w:rPr>
              <w:br/>
            </w:r>
            <w:hyperlink r:id="rId21" w:history="1">
              <w:r w:rsidRPr="005F4B67">
                <w:rPr>
                  <w:rStyle w:val="Lienhypertexte"/>
                  <w:b/>
                  <w:bCs/>
                  <w:lang w:val="fr-BE"/>
                </w:rPr>
                <w:t>https://ph.belgium.be/fr/avis/avis-2023-03.html</w:t>
              </w:r>
            </w:hyperlink>
            <w:r>
              <w:rPr>
                <w:b/>
                <w:bCs/>
                <w:color w:val="C00000"/>
                <w:lang w:val="fr-BE"/>
              </w:rPr>
              <w:t xml:space="preserve"> </w:t>
            </w:r>
          </w:p>
          <w:p w14:paraId="6C8DD330" w14:textId="58CDBE07" w:rsidR="00C04729" w:rsidRPr="00C04729" w:rsidRDefault="00C04729" w:rsidP="00C04729">
            <w:pPr>
              <w:pStyle w:val="Paragraphedeliste"/>
              <w:ind w:left="-8"/>
              <w:contextualSpacing w:val="0"/>
              <w:rPr>
                <w:rFonts w:ascii="Verdana" w:hAnsi="Verdana"/>
                <w:b/>
                <w:color w:val="C00000"/>
                <w:sz w:val="20"/>
                <w:szCs w:val="20"/>
                <w:lang w:val="fr-BE"/>
              </w:rPr>
            </w:pPr>
          </w:p>
          <w:p w14:paraId="41C08D8B" w14:textId="790002C8" w:rsidR="00C04729" w:rsidRPr="00C04729" w:rsidRDefault="00C04729" w:rsidP="00C04729">
            <w:pPr>
              <w:pStyle w:val="Paragraphedeliste"/>
              <w:ind w:left="0"/>
              <w:contextualSpacing w:val="0"/>
              <w:rPr>
                <w:rFonts w:ascii="Verdana" w:hAnsi="Verdana"/>
                <w:b/>
                <w:color w:val="C00000"/>
                <w:sz w:val="20"/>
                <w:szCs w:val="20"/>
                <w:lang w:val="fr-BE"/>
              </w:rPr>
            </w:pPr>
          </w:p>
        </w:tc>
      </w:tr>
      <w:tr w:rsidR="00C04729" w:rsidRPr="00C97BB9" w14:paraId="6869BB84" w14:textId="77777777" w:rsidTr="00835DFA">
        <w:tc>
          <w:tcPr>
            <w:tcW w:w="1319" w:type="dxa"/>
            <w:tcBorders>
              <w:top w:val="single" w:sz="4" w:space="0" w:color="auto"/>
              <w:left w:val="single" w:sz="4" w:space="0" w:color="auto"/>
              <w:bottom w:val="single" w:sz="4" w:space="0" w:color="auto"/>
              <w:right w:val="single" w:sz="4" w:space="0" w:color="auto"/>
            </w:tcBorders>
          </w:tcPr>
          <w:p w14:paraId="66294528" w14:textId="4A198FD5" w:rsidR="00C04729" w:rsidRDefault="00C04729" w:rsidP="00DF4D92">
            <w:pPr>
              <w:rPr>
                <w:rFonts w:cstheme="minorHAnsi"/>
                <w:b/>
                <w:bCs/>
                <w:color w:val="C00000"/>
                <w:lang w:val="fr-BE"/>
              </w:rPr>
            </w:pPr>
            <w:r>
              <w:rPr>
                <w:rFonts w:cstheme="minorHAnsi"/>
                <w:b/>
                <w:bCs/>
                <w:color w:val="C00000"/>
                <w:lang w:val="fr-BE"/>
              </w:rPr>
              <w:t>Plateforme</w:t>
            </w:r>
          </w:p>
        </w:tc>
        <w:tc>
          <w:tcPr>
            <w:tcW w:w="11717" w:type="dxa"/>
            <w:tcBorders>
              <w:top w:val="single" w:sz="4" w:space="0" w:color="auto"/>
              <w:left w:val="single" w:sz="4" w:space="0" w:color="auto"/>
              <w:bottom w:val="single" w:sz="4" w:space="0" w:color="auto"/>
              <w:right w:val="single" w:sz="4" w:space="0" w:color="auto"/>
            </w:tcBorders>
          </w:tcPr>
          <w:p w14:paraId="5CD95269" w14:textId="77777777" w:rsidR="00C04729" w:rsidRDefault="00C04729" w:rsidP="00C04729">
            <w:pPr>
              <w:pStyle w:val="Paragraphedeliste"/>
              <w:ind w:left="-8"/>
              <w:contextualSpacing w:val="0"/>
              <w:rPr>
                <w:rFonts w:ascii="Verdana" w:hAnsi="Verdana"/>
                <w:b/>
                <w:color w:val="C00000"/>
                <w:sz w:val="20"/>
                <w:szCs w:val="20"/>
                <w:lang w:val="fr-BE"/>
              </w:rPr>
            </w:pPr>
            <w:r w:rsidRPr="00C04729">
              <w:rPr>
                <w:rFonts w:ascii="Verdana" w:hAnsi="Verdana"/>
                <w:b/>
                <w:color w:val="C00000"/>
                <w:sz w:val="20"/>
                <w:szCs w:val="20"/>
                <w:lang w:val="fr-BE"/>
              </w:rPr>
              <w:t>Les associations de personnes en situation de handicap ont besoin de plus de soutien, y compris financier.</w:t>
            </w:r>
          </w:p>
          <w:p w14:paraId="631E9A9D" w14:textId="2F835FDB" w:rsidR="00C04729" w:rsidRPr="00C04729" w:rsidRDefault="00C97BB9" w:rsidP="00C04729">
            <w:pPr>
              <w:pStyle w:val="Paragraphedeliste"/>
              <w:ind w:left="38"/>
              <w:rPr>
                <w:b/>
                <w:bCs/>
                <w:color w:val="C00000"/>
                <w:lang w:val="fr-BE"/>
              </w:rPr>
            </w:pPr>
            <w:hyperlink r:id="rId22" w:history="1">
              <w:r w:rsidR="00C04729" w:rsidRPr="005F4B67">
                <w:rPr>
                  <w:rStyle w:val="Lienhypertexte"/>
                  <w:b/>
                  <w:bCs/>
                  <w:lang w:val="fr-BE"/>
                </w:rPr>
                <w:t>https://ph.belgium.be/fr/avis/avis-2023-03.html</w:t>
              </w:r>
            </w:hyperlink>
            <w:r w:rsidR="00C04729">
              <w:rPr>
                <w:b/>
                <w:bCs/>
                <w:color w:val="C00000"/>
                <w:lang w:val="fr-BE"/>
              </w:rPr>
              <w:t xml:space="preserve"> </w:t>
            </w:r>
          </w:p>
          <w:p w14:paraId="584EF715" w14:textId="51AFB5AB" w:rsidR="00C04729" w:rsidRPr="00C04729" w:rsidRDefault="00C04729" w:rsidP="00C04729">
            <w:pPr>
              <w:pStyle w:val="Paragraphedeliste"/>
              <w:ind w:left="-8"/>
              <w:contextualSpacing w:val="0"/>
              <w:rPr>
                <w:rFonts w:ascii="Verdana" w:hAnsi="Verdana"/>
                <w:bCs/>
                <w:sz w:val="20"/>
                <w:szCs w:val="20"/>
                <w:lang w:val="fr-BE"/>
              </w:rPr>
            </w:pPr>
          </w:p>
        </w:tc>
      </w:tr>
      <w:tr w:rsidR="00C97BB9" w:rsidRPr="00C97BB9" w14:paraId="7885EDA1" w14:textId="77777777" w:rsidTr="00835DFA">
        <w:tc>
          <w:tcPr>
            <w:tcW w:w="1319" w:type="dxa"/>
            <w:tcBorders>
              <w:top w:val="single" w:sz="4" w:space="0" w:color="auto"/>
              <w:left w:val="single" w:sz="4" w:space="0" w:color="auto"/>
              <w:bottom w:val="single" w:sz="4" w:space="0" w:color="auto"/>
              <w:right w:val="single" w:sz="4" w:space="0" w:color="auto"/>
            </w:tcBorders>
          </w:tcPr>
          <w:p w14:paraId="3E844ED0" w14:textId="3962998D" w:rsidR="00C97BB9" w:rsidRDefault="00C97BB9" w:rsidP="00DF4D92">
            <w:pPr>
              <w:rPr>
                <w:rFonts w:cstheme="minorHAnsi"/>
                <w:b/>
                <w:bCs/>
                <w:color w:val="C00000"/>
                <w:lang w:val="fr-BE"/>
              </w:rPr>
            </w:pPr>
            <w:r>
              <w:rPr>
                <w:rFonts w:cstheme="minorHAnsi"/>
                <w:b/>
                <w:bCs/>
                <w:color w:val="C00000"/>
                <w:lang w:val="fr-BE"/>
              </w:rPr>
              <w:t>Déplacé depuis art.5</w:t>
            </w:r>
          </w:p>
        </w:tc>
        <w:tc>
          <w:tcPr>
            <w:tcW w:w="11717" w:type="dxa"/>
            <w:tcBorders>
              <w:top w:val="single" w:sz="4" w:space="0" w:color="auto"/>
              <w:left w:val="single" w:sz="4" w:space="0" w:color="auto"/>
              <w:bottom w:val="single" w:sz="4" w:space="0" w:color="auto"/>
              <w:right w:val="single" w:sz="4" w:space="0" w:color="auto"/>
            </w:tcBorders>
          </w:tcPr>
          <w:p w14:paraId="224DD885" w14:textId="77777777" w:rsidR="00C97BB9" w:rsidRPr="00654431" w:rsidRDefault="00C97BB9" w:rsidP="00C97BB9">
            <w:pPr>
              <w:pStyle w:val="Titre5"/>
              <w:rPr>
                <w:highlight w:val="green"/>
                <w:lang w:val="fr-CH"/>
              </w:rPr>
            </w:pPr>
            <w:bookmarkStart w:id="4" w:name="_Hlk116120238"/>
            <w:r w:rsidRPr="00654431">
              <w:rPr>
                <w:highlight w:val="green"/>
                <w:lang w:val="fr-CH"/>
              </w:rPr>
              <w:t>Des procédures d’analyse d’impact de la réglementation « pro forma », malheureusement</w:t>
            </w:r>
          </w:p>
          <w:bookmarkEnd w:id="4"/>
          <w:p w14:paraId="1F782D93" w14:textId="77777777" w:rsidR="00C97BB9" w:rsidRPr="00654431" w:rsidRDefault="00C97BB9" w:rsidP="00C97BB9">
            <w:pPr>
              <w:rPr>
                <w:rFonts w:cstheme="minorHAnsi"/>
                <w:highlight w:val="green"/>
                <w:lang w:val="fr-BE"/>
              </w:rPr>
            </w:pPr>
            <w:r w:rsidRPr="00654431">
              <w:rPr>
                <w:rFonts w:cstheme="minorHAnsi"/>
                <w:highlight w:val="green"/>
                <w:lang w:val="fr-BE"/>
              </w:rPr>
              <w:t>Formellement, il est intéressant de savoir qu’il existe un Comité d’analyse d’impact au niveau du gouvernement fédéral</w:t>
            </w:r>
            <w:r w:rsidRPr="00654431">
              <w:rPr>
                <w:rFonts w:cstheme="minorHAnsi"/>
                <w:highlight w:val="green"/>
                <w:vertAlign w:val="superscript"/>
                <w:lang w:val="fr-BE"/>
              </w:rPr>
              <w:t xml:space="preserve"> </w:t>
            </w:r>
            <w:r w:rsidRPr="00654431">
              <w:rPr>
                <w:rFonts w:cstheme="minorHAnsi"/>
                <w:highlight w:val="green"/>
                <w:vertAlign w:val="superscript"/>
                <w:lang w:val="fr-BE"/>
              </w:rPr>
              <w:footnoteReference w:id="3"/>
            </w:r>
            <w:r w:rsidRPr="00654431">
              <w:rPr>
                <w:rFonts w:cstheme="minorHAnsi"/>
                <w:highlight w:val="green"/>
                <w:lang w:val="fr-BE"/>
              </w:rPr>
              <w:t xml:space="preserve">. </w:t>
            </w:r>
            <w:commentRangeStart w:id="5"/>
            <w:commentRangeStart w:id="6"/>
            <w:r w:rsidRPr="00654431">
              <w:rPr>
                <w:rFonts w:cstheme="minorHAnsi"/>
                <w:highlight w:val="green"/>
                <w:lang w:val="fr-BE"/>
              </w:rPr>
              <w:t xml:space="preserve">Cela devrait permettre au gouvernement d’être correctement informé en matière de discrimination sur base du genre et d’en tenir compte de manière correcte dans son travail. </w:t>
            </w:r>
            <w:commentRangeEnd w:id="5"/>
            <w:r>
              <w:rPr>
                <w:rStyle w:val="Marquedecommentaire"/>
              </w:rPr>
              <w:commentReference w:id="5"/>
            </w:r>
            <w:commentRangeEnd w:id="6"/>
            <w:r>
              <w:rPr>
                <w:rStyle w:val="Marquedecommentaire"/>
              </w:rPr>
              <w:commentReference w:id="6"/>
            </w:r>
            <w:r w:rsidRPr="00654431">
              <w:rPr>
                <w:rFonts w:cstheme="minorHAnsi"/>
                <w:highlight w:val="green"/>
                <w:lang w:val="fr-BE"/>
              </w:rPr>
              <w:t>Pour autant, le gouvernement n’est pas correctement informé à ce niveau sur l’impact sur les femmes et les filles en situation de handicap.</w:t>
            </w:r>
          </w:p>
          <w:p w14:paraId="60793046" w14:textId="77777777" w:rsidR="00C97BB9" w:rsidRPr="00654431" w:rsidRDefault="00C97BB9" w:rsidP="00C97BB9">
            <w:pPr>
              <w:rPr>
                <w:rFonts w:cstheme="minorHAnsi"/>
                <w:highlight w:val="green"/>
                <w:lang w:val="fr-BE"/>
              </w:rPr>
            </w:pPr>
            <w:r w:rsidRPr="00654431">
              <w:rPr>
                <w:rFonts w:cstheme="minorHAnsi"/>
                <w:highlight w:val="green"/>
                <w:lang w:val="fr-BE"/>
              </w:rPr>
              <w:t xml:space="preserve">Dans la pratique, l’Analyse d’impact de la Réglementation se réduit systématiquement à une procédure formelle. Elle intervient toujours à un stade très avancé du processus de rédaction et de négociation du texte de loi. Elle se limite à un exercice d’écriture complété juste avant d’introduire le dossier en Conseil des ministres, généralement une semaine avant la tenue de celui-ci. Elle n’a donc aucune influence sur la prise en compte réelle de la problématique dans le processus de réflexion et de décision de la mesure. </w:t>
            </w:r>
          </w:p>
          <w:p w14:paraId="243DDF66" w14:textId="77777777" w:rsidR="00C97BB9" w:rsidRPr="00654431" w:rsidRDefault="00C97BB9" w:rsidP="00C97BB9">
            <w:pPr>
              <w:rPr>
                <w:rFonts w:cstheme="minorHAnsi"/>
                <w:highlight w:val="green"/>
                <w:lang w:val="fr-BE"/>
              </w:rPr>
            </w:pPr>
            <w:r w:rsidRPr="00654431">
              <w:rPr>
                <w:rFonts w:cstheme="minorHAnsi"/>
                <w:highlight w:val="green"/>
                <w:lang w:val="fr-BE"/>
              </w:rPr>
              <w:t>Les fonctionnaires en charge de l‘Analyse d‘impact sont d’avis que cette analyse devrait arriver en tout début de processus de décision, ce qui n‘est pas le cas. Il y a entre 3 et 400 analyses d’impact par an. Il n’y a jamais de question de fond concernant leur contenu émanant des cabinets ministériels ou des membres du Parlement</w:t>
            </w:r>
            <w:r w:rsidRPr="00654431">
              <w:rPr>
                <w:rFonts w:cstheme="minorHAnsi"/>
                <w:highlight w:val="green"/>
                <w:vertAlign w:val="superscript"/>
                <w:lang w:val="fr-BE"/>
              </w:rPr>
              <w:footnoteReference w:id="4"/>
            </w:r>
            <w:r w:rsidRPr="00654431">
              <w:rPr>
                <w:rFonts w:cstheme="minorHAnsi"/>
                <w:highlight w:val="green"/>
                <w:lang w:val="fr-BE"/>
              </w:rPr>
              <w:t xml:space="preserve">.  </w:t>
            </w:r>
          </w:p>
          <w:p w14:paraId="74B00A18" w14:textId="77777777" w:rsidR="00C97BB9" w:rsidRDefault="00C97BB9" w:rsidP="00C97BB9">
            <w:pPr>
              <w:rPr>
                <w:rFonts w:cstheme="minorHAnsi"/>
                <w:lang w:val="fr-BE"/>
              </w:rPr>
            </w:pPr>
            <w:r w:rsidRPr="00654431">
              <w:rPr>
                <w:rFonts w:cstheme="minorHAnsi"/>
                <w:highlight w:val="green"/>
                <w:lang w:val="fr-BE"/>
              </w:rPr>
              <w:t>Il est interpelant de constater qu’il n’y a plus eu de rapport du Comité d’analyse d’impact depuis 2016</w:t>
            </w:r>
            <w:r w:rsidRPr="00654431">
              <w:rPr>
                <w:rStyle w:val="Appelnotedebasdep"/>
                <w:rFonts w:cstheme="minorHAnsi"/>
                <w:highlight w:val="green"/>
                <w:lang w:val="fr-BE"/>
              </w:rPr>
              <w:footnoteReference w:id="5"/>
            </w:r>
            <w:r w:rsidRPr="00654431">
              <w:rPr>
                <w:rFonts w:cstheme="minorHAnsi"/>
                <w:highlight w:val="green"/>
                <w:lang w:val="fr-BE"/>
              </w:rPr>
              <w:t>. Si le processus pouvait être intéressant, il semble, hélas, avoir fait long feu.</w:t>
            </w:r>
          </w:p>
          <w:p w14:paraId="208023D8" w14:textId="77777777" w:rsidR="00C97BB9" w:rsidRPr="00654431" w:rsidRDefault="00C97BB9" w:rsidP="00C97BB9">
            <w:pPr>
              <w:rPr>
                <w:rFonts w:cstheme="minorHAnsi"/>
                <w:b/>
                <w:bCs/>
                <w:lang w:val="fr-BE"/>
              </w:rPr>
            </w:pPr>
            <w:r w:rsidRPr="00654431">
              <w:rPr>
                <w:rFonts w:cstheme="minorHAnsi"/>
                <w:b/>
                <w:bCs/>
                <w:highlight w:val="green"/>
                <w:lang w:val="fr-BE"/>
              </w:rPr>
              <w:t>A déplacer sous article 29</w:t>
            </w:r>
          </w:p>
          <w:p w14:paraId="74D05CD2" w14:textId="77777777" w:rsidR="00C97BB9" w:rsidRPr="00C04729" w:rsidRDefault="00C97BB9" w:rsidP="00C04729">
            <w:pPr>
              <w:pStyle w:val="Paragraphedeliste"/>
              <w:ind w:left="-8"/>
              <w:contextualSpacing w:val="0"/>
              <w:rPr>
                <w:rFonts w:ascii="Verdana" w:hAnsi="Verdana"/>
                <w:b/>
                <w:color w:val="C00000"/>
                <w:sz w:val="20"/>
                <w:szCs w:val="20"/>
                <w:lang w:val="fr-BE"/>
              </w:rPr>
            </w:pPr>
          </w:p>
        </w:tc>
      </w:tr>
      <w:bookmarkEnd w:id="2"/>
      <w:bookmarkEnd w:id="3"/>
      <w:tr w:rsidR="002E761D" w:rsidRPr="00C97BB9" w14:paraId="5D08A977" w14:textId="77777777" w:rsidTr="00835DFA">
        <w:tc>
          <w:tcPr>
            <w:tcW w:w="1319"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602793CE" w14:textId="77777777" w:rsidR="002E761D" w:rsidRPr="00BA389C" w:rsidRDefault="002E761D" w:rsidP="00DF4D92">
            <w:pPr>
              <w:rPr>
                <w:rFonts w:cstheme="minorHAnsi"/>
                <w:sz w:val="12"/>
                <w:szCs w:val="12"/>
                <w:lang w:val="fr-BE"/>
              </w:rPr>
            </w:pPr>
          </w:p>
        </w:tc>
        <w:tc>
          <w:tcPr>
            <w:tcW w:w="1171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695E2D9C" w14:textId="77777777" w:rsidR="002E761D" w:rsidRPr="00BA389C" w:rsidRDefault="002E761D" w:rsidP="00DF4D92">
            <w:pPr>
              <w:rPr>
                <w:rFonts w:cstheme="minorHAnsi"/>
                <w:b/>
                <w:bCs/>
                <w:color w:val="C00000"/>
                <w:sz w:val="12"/>
                <w:szCs w:val="12"/>
                <w:lang w:val="fr-BE"/>
              </w:rPr>
            </w:pPr>
          </w:p>
        </w:tc>
      </w:tr>
      <w:tr w:rsidR="002E761D" w:rsidRPr="00C97BB9" w14:paraId="59E74091" w14:textId="77777777" w:rsidTr="00835DFA">
        <w:tc>
          <w:tcPr>
            <w:tcW w:w="1319" w:type="dxa"/>
            <w:tcBorders>
              <w:top w:val="single" w:sz="4" w:space="0" w:color="auto"/>
              <w:left w:val="single" w:sz="4" w:space="0" w:color="auto"/>
              <w:bottom w:val="single" w:sz="4" w:space="0" w:color="auto"/>
              <w:right w:val="single" w:sz="4" w:space="0" w:color="auto"/>
            </w:tcBorders>
            <w:hideMark/>
          </w:tcPr>
          <w:p w14:paraId="305A145F" w14:textId="77777777" w:rsidR="002E761D" w:rsidRPr="00042E71" w:rsidRDefault="002E761D" w:rsidP="00DF4D92">
            <w:pPr>
              <w:rPr>
                <w:rFonts w:cstheme="minorHAnsi"/>
                <w:b/>
                <w:bCs/>
                <w:lang w:val="fr-BE"/>
              </w:rPr>
            </w:pPr>
            <w:r w:rsidRPr="00042E71">
              <w:rPr>
                <w:rFonts w:cstheme="minorHAnsi"/>
                <w:b/>
                <w:bCs/>
                <w:lang w:val="fr-BE"/>
              </w:rPr>
              <w:t>Ajout 2</w:t>
            </w:r>
          </w:p>
        </w:tc>
        <w:tc>
          <w:tcPr>
            <w:tcW w:w="11717" w:type="dxa"/>
            <w:tcBorders>
              <w:top w:val="single" w:sz="4" w:space="0" w:color="auto"/>
              <w:left w:val="single" w:sz="4" w:space="0" w:color="auto"/>
              <w:bottom w:val="single" w:sz="4" w:space="0" w:color="auto"/>
              <w:right w:val="single" w:sz="4" w:space="0" w:color="auto"/>
            </w:tcBorders>
            <w:hideMark/>
          </w:tcPr>
          <w:p w14:paraId="0ACC47B2" w14:textId="77777777" w:rsidR="002E761D" w:rsidRPr="00042E71" w:rsidRDefault="002E761D" w:rsidP="00DF4D92">
            <w:pPr>
              <w:rPr>
                <w:rFonts w:cstheme="minorHAnsi"/>
                <w:b/>
                <w:bCs/>
                <w:lang w:val="fr-BE"/>
              </w:rPr>
            </w:pPr>
            <w:r w:rsidRPr="00042E71">
              <w:rPr>
                <w:rFonts w:cstheme="minorHAnsi"/>
                <w:b/>
                <w:bCs/>
                <w:lang w:val="fr-BE"/>
              </w:rPr>
              <w:t>Impact de la crise Covid-19 sur la situation des personnes handicapées</w:t>
            </w:r>
          </w:p>
        </w:tc>
      </w:tr>
      <w:tr w:rsidR="005839C5" w:rsidRPr="005839C5" w14:paraId="0FA49298" w14:textId="77777777" w:rsidTr="00891E80">
        <w:tc>
          <w:tcPr>
            <w:tcW w:w="1319" w:type="dxa"/>
            <w:tcBorders>
              <w:top w:val="single" w:sz="4" w:space="0" w:color="auto"/>
              <w:left w:val="single" w:sz="4" w:space="0" w:color="auto"/>
              <w:bottom w:val="single" w:sz="4" w:space="0" w:color="auto"/>
              <w:right w:val="single" w:sz="4" w:space="0" w:color="auto"/>
            </w:tcBorders>
          </w:tcPr>
          <w:p w14:paraId="67A00533" w14:textId="77777777" w:rsidR="0062459D" w:rsidRPr="005839C5" w:rsidRDefault="0062459D" w:rsidP="00891E80">
            <w:pPr>
              <w:rPr>
                <w:rFonts w:cstheme="minorHAnsi"/>
                <w:lang w:val="fr-BE"/>
              </w:rPr>
            </w:pPr>
            <w:r w:rsidRPr="005839C5">
              <w:rPr>
                <w:rFonts w:cstheme="minorHAnsi"/>
                <w:lang w:val="fr-BE"/>
              </w:rPr>
              <w:t>Secrétariat</w:t>
            </w:r>
          </w:p>
          <w:p w14:paraId="00F4725D" w14:textId="77777777" w:rsidR="0062459D" w:rsidRPr="005839C5" w:rsidRDefault="0062459D" w:rsidP="00891E80">
            <w:pPr>
              <w:rPr>
                <w:rFonts w:cstheme="minorHAnsi"/>
                <w:lang w:val="fr-BE"/>
              </w:rPr>
            </w:pPr>
          </w:p>
        </w:tc>
        <w:tc>
          <w:tcPr>
            <w:tcW w:w="11717" w:type="dxa"/>
            <w:tcBorders>
              <w:top w:val="single" w:sz="4" w:space="0" w:color="auto"/>
              <w:left w:val="single" w:sz="4" w:space="0" w:color="auto"/>
              <w:bottom w:val="single" w:sz="4" w:space="0" w:color="auto"/>
              <w:right w:val="single" w:sz="4" w:space="0" w:color="auto"/>
            </w:tcBorders>
          </w:tcPr>
          <w:p w14:paraId="3CD3FE6D" w14:textId="746624EF" w:rsidR="0062459D" w:rsidRPr="005839C5" w:rsidRDefault="0062459D" w:rsidP="00891E80">
            <w:pPr>
              <w:pStyle w:val="Paragraphedeliste"/>
              <w:ind w:left="38"/>
              <w:rPr>
                <w:rFonts w:cstheme="minorHAnsi"/>
                <w:lang w:val="fr-BE"/>
              </w:rPr>
            </w:pPr>
            <w:r w:rsidRPr="005839C5">
              <w:rPr>
                <w:rFonts w:cstheme="minorHAnsi"/>
                <w:lang w:val="fr-BE"/>
              </w:rPr>
              <w:t>Les difficultés rencontrées par les personnes en situation de handicap durant la crise Covid-19 ont fait prendre conscience de l’absence de personnes en situation de handicap, de leurs représentants ou d’experts des situation de handicap dans le Conseil Supérieur de la Santé (CSS) : aucun représentant sur 300 experts. Le CSNPH a interrogé</w:t>
            </w:r>
            <w:r w:rsidR="000747C0" w:rsidRPr="005839C5">
              <w:rPr>
                <w:rFonts w:cstheme="minorHAnsi"/>
                <w:lang w:val="fr-BE"/>
              </w:rPr>
              <w:t xml:space="preserve"> </w:t>
            </w:r>
            <w:r w:rsidRPr="005839C5">
              <w:rPr>
                <w:rFonts w:cstheme="minorHAnsi"/>
                <w:lang w:val="fr-BE"/>
              </w:rPr>
              <w:t>le CSS sur les modalités de renouvellement du CSS qui auraient dû avoir lieu en 2020. En attente de réponse.</w:t>
            </w:r>
          </w:p>
          <w:p w14:paraId="2BD46E9F" w14:textId="77D2317E" w:rsidR="0062459D" w:rsidRPr="005839C5" w:rsidRDefault="0062459D" w:rsidP="00891E80">
            <w:pPr>
              <w:pStyle w:val="Paragraphedeliste"/>
              <w:ind w:left="38"/>
              <w:rPr>
                <w:rFonts w:cstheme="minorHAnsi"/>
                <w:lang w:val="fr-BE"/>
              </w:rPr>
            </w:pPr>
          </w:p>
        </w:tc>
      </w:tr>
      <w:tr w:rsidR="005839C5" w:rsidRPr="00C97BB9" w14:paraId="4EDE8B61" w14:textId="77777777" w:rsidTr="00835DFA">
        <w:tc>
          <w:tcPr>
            <w:tcW w:w="1319" w:type="dxa"/>
            <w:tcBorders>
              <w:top w:val="single" w:sz="4" w:space="0" w:color="auto"/>
              <w:left w:val="single" w:sz="4" w:space="0" w:color="auto"/>
              <w:bottom w:val="single" w:sz="4" w:space="0" w:color="auto"/>
              <w:right w:val="single" w:sz="4" w:space="0" w:color="auto"/>
            </w:tcBorders>
          </w:tcPr>
          <w:p w14:paraId="49AF6784" w14:textId="77777777" w:rsidR="00695CEC" w:rsidRPr="005839C5" w:rsidRDefault="00695CEC" w:rsidP="007547A2">
            <w:pPr>
              <w:rPr>
                <w:rFonts w:cstheme="minorHAnsi"/>
              </w:rPr>
            </w:pPr>
            <w:r w:rsidRPr="005839C5">
              <w:rPr>
                <w:rFonts w:cstheme="minorHAnsi"/>
                <w:lang w:val="fr-BE"/>
              </w:rPr>
              <w:lastRenderedPageBreak/>
              <w:t>Secrétariat</w:t>
            </w:r>
          </w:p>
        </w:tc>
        <w:tc>
          <w:tcPr>
            <w:tcW w:w="11717" w:type="dxa"/>
            <w:tcBorders>
              <w:top w:val="single" w:sz="4" w:space="0" w:color="auto"/>
              <w:left w:val="single" w:sz="4" w:space="0" w:color="auto"/>
              <w:bottom w:val="single" w:sz="4" w:space="0" w:color="auto"/>
              <w:right w:val="single" w:sz="4" w:space="0" w:color="auto"/>
            </w:tcBorders>
          </w:tcPr>
          <w:p w14:paraId="6922FF14" w14:textId="77777777" w:rsidR="00695CEC" w:rsidRPr="005839C5" w:rsidRDefault="00695CEC" w:rsidP="007547A2">
            <w:pPr>
              <w:rPr>
                <w:rFonts w:cstheme="minorHAnsi"/>
                <w:lang w:val="fr-BE"/>
              </w:rPr>
            </w:pPr>
            <w:r w:rsidRPr="005839C5">
              <w:rPr>
                <w:rFonts w:cstheme="minorHAnsi"/>
                <w:lang w:val="fr-BE"/>
              </w:rPr>
              <w:t>Points d’attention </w:t>
            </w:r>
            <w:r w:rsidRPr="005839C5">
              <w:rPr>
                <w:rFonts w:cstheme="minorHAnsi"/>
                <w:i/>
                <w:iCs/>
                <w:lang w:val="fr-BE"/>
              </w:rPr>
              <w:t>Le Soir</w:t>
            </w:r>
            <w:r w:rsidRPr="005839C5">
              <w:rPr>
                <w:rFonts w:cstheme="minorHAnsi"/>
                <w:lang w:val="fr-BE"/>
              </w:rPr>
              <w:t xml:space="preserve"> – 30/05/2020 :</w:t>
            </w:r>
          </w:p>
          <w:p w14:paraId="7EA09115" w14:textId="77777777" w:rsidR="00695CEC" w:rsidRPr="005839C5" w:rsidRDefault="00695CEC" w:rsidP="007547A2">
            <w:pPr>
              <w:rPr>
                <w:rFonts w:cstheme="minorHAnsi"/>
                <w:lang w:val="fr-BE"/>
              </w:rPr>
            </w:pPr>
            <w:r w:rsidRPr="005839C5">
              <w:rPr>
                <w:rFonts w:cstheme="minorHAnsi"/>
                <w:lang w:val="fr-BE"/>
              </w:rPr>
              <w:t>- Comment couvrir les besoins invisibles ?</w:t>
            </w:r>
          </w:p>
          <w:p w14:paraId="70EAC544" w14:textId="77777777" w:rsidR="00695CEC" w:rsidRPr="005839C5" w:rsidRDefault="00695CEC" w:rsidP="007547A2">
            <w:pPr>
              <w:rPr>
                <w:rFonts w:cstheme="minorHAnsi"/>
                <w:lang w:val="fr-BE"/>
              </w:rPr>
            </w:pPr>
            <w:r w:rsidRPr="005839C5">
              <w:rPr>
                <w:rFonts w:cstheme="minorHAnsi"/>
                <w:lang w:val="fr-BE"/>
              </w:rPr>
              <w:t>- Il faut arrêter d’assimiler les PSH à tous les autres publics</w:t>
            </w:r>
          </w:p>
          <w:p w14:paraId="799EBE9B" w14:textId="77777777" w:rsidR="00695CEC" w:rsidRPr="005839C5" w:rsidRDefault="00695CEC" w:rsidP="007547A2">
            <w:pPr>
              <w:rPr>
                <w:rFonts w:cstheme="minorHAnsi"/>
                <w:lang w:val="fr-BE"/>
              </w:rPr>
            </w:pPr>
            <w:r w:rsidRPr="005839C5">
              <w:rPr>
                <w:rFonts w:cstheme="minorHAnsi"/>
                <w:lang w:val="fr-BE"/>
              </w:rPr>
              <w:t>- Car il y a une grande différence entre les PSH et les mineurs ou personnes âgées ou malades</w:t>
            </w:r>
          </w:p>
          <w:p w14:paraId="5A0338B8" w14:textId="77777777" w:rsidR="00695CEC" w:rsidRPr="005839C5" w:rsidRDefault="00695CEC" w:rsidP="00166ACA">
            <w:pPr>
              <w:ind w:left="136" w:hanging="136"/>
              <w:rPr>
                <w:rFonts w:cstheme="minorHAnsi"/>
                <w:lang w:val="fr-BE"/>
              </w:rPr>
            </w:pPr>
            <w:r w:rsidRPr="005839C5">
              <w:rPr>
                <w:rFonts w:cstheme="minorHAnsi"/>
                <w:lang w:val="fr-BE"/>
              </w:rPr>
              <w:t>- Il faut oublier de faire une dérogation commune pour les personnes vulnérables car elle n’est pas compatible avec la Convention relative aux droits des PSH</w:t>
            </w:r>
          </w:p>
          <w:p w14:paraId="48A3C0C9" w14:textId="77777777" w:rsidR="00695CEC" w:rsidRPr="005839C5" w:rsidRDefault="00695CEC" w:rsidP="007547A2">
            <w:pPr>
              <w:rPr>
                <w:rFonts w:cstheme="minorHAnsi"/>
                <w:lang w:val="fr-BE"/>
              </w:rPr>
            </w:pPr>
            <w:r w:rsidRPr="005839C5">
              <w:rPr>
                <w:rFonts w:cstheme="minorHAnsi"/>
                <w:lang w:val="fr-BE"/>
              </w:rPr>
              <w:t>- Il faut absolument respecter la participation politique des associations représentatives de PSH pour les décisions</w:t>
            </w:r>
          </w:p>
          <w:p w14:paraId="4D27C5F8" w14:textId="309503BD" w:rsidR="00695CEC" w:rsidRPr="005839C5" w:rsidRDefault="00695CEC" w:rsidP="007547A2">
            <w:pPr>
              <w:rPr>
                <w:rFonts w:cstheme="minorHAnsi"/>
                <w:lang w:val="fr-BE"/>
              </w:rPr>
            </w:pPr>
            <w:r w:rsidRPr="005839C5">
              <w:rPr>
                <w:rFonts w:cstheme="minorHAnsi"/>
                <w:lang w:val="fr-BE"/>
              </w:rPr>
              <w:t xml:space="preserve">- Attention : </w:t>
            </w:r>
            <w:r w:rsidR="003C2A1A" w:rsidRPr="005839C5">
              <w:rPr>
                <w:rFonts w:cstheme="minorHAnsi"/>
                <w:lang w:val="fr-BE"/>
              </w:rPr>
              <w:t xml:space="preserve">il n’y a </w:t>
            </w:r>
            <w:r w:rsidRPr="005839C5">
              <w:rPr>
                <w:rFonts w:cstheme="minorHAnsi"/>
                <w:lang w:val="fr-BE"/>
              </w:rPr>
              <w:t>toujours aucune PSH dans la Task force fédérale !!!</w:t>
            </w:r>
          </w:p>
          <w:p w14:paraId="09E2AAF7" w14:textId="77777777" w:rsidR="00695CEC" w:rsidRPr="005839C5" w:rsidRDefault="00C97BB9" w:rsidP="007547A2">
            <w:pPr>
              <w:rPr>
                <w:rFonts w:cstheme="minorHAnsi"/>
                <w:color w:val="4472C4" w:themeColor="accent1"/>
                <w:lang w:val="fr-BE"/>
              </w:rPr>
            </w:pPr>
            <w:hyperlink r:id="rId27" w:history="1">
              <w:r w:rsidR="00695CEC" w:rsidRPr="005839C5">
                <w:rPr>
                  <w:rStyle w:val="Lienhypertexte"/>
                  <w:rFonts w:cstheme="minorHAnsi"/>
                  <w:color w:val="4472C4" w:themeColor="accent1"/>
                  <w:lang w:val="fr-BE"/>
                </w:rPr>
                <w:t>https://plus.lesoir.be/303397/article/2020-05-30/handicaps-et-mesures-sanitaires-comment-couvrir-des-besoins-invisibles</w:t>
              </w:r>
            </w:hyperlink>
          </w:p>
          <w:p w14:paraId="57C58079" w14:textId="77777777" w:rsidR="00695CEC" w:rsidRPr="005839C5" w:rsidRDefault="00695CEC" w:rsidP="007547A2">
            <w:pPr>
              <w:rPr>
                <w:rFonts w:cstheme="minorHAnsi"/>
                <w:lang w:val="fr-BE"/>
              </w:rPr>
            </w:pPr>
          </w:p>
        </w:tc>
      </w:tr>
    </w:tbl>
    <w:p w14:paraId="469A9E9F" w14:textId="77777777" w:rsidR="005F509D" w:rsidRPr="00042E71" w:rsidRDefault="005F509D" w:rsidP="000718EA">
      <w:pPr>
        <w:rPr>
          <w:rFonts w:cstheme="minorHAnsi"/>
          <w:lang w:val="fr-BE"/>
        </w:rPr>
      </w:pPr>
    </w:p>
    <w:sectPr w:rsidR="005F509D" w:rsidRPr="00042E71" w:rsidSect="002E761D">
      <w:pgSz w:w="15840" w:h="12240" w:orient="landscape"/>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 w:author="Magritte Olivier" w:date="2023-11-05T18:27:00Z" w:initials="OM">
    <w:p w14:paraId="6EEBE950" w14:textId="77777777" w:rsidR="00C97BB9" w:rsidRDefault="00C97BB9" w:rsidP="00C97BB9">
      <w:pPr>
        <w:pStyle w:val="Commentaire"/>
      </w:pPr>
      <w:r>
        <w:rPr>
          <w:rStyle w:val="Marquedecommentaire"/>
        </w:rPr>
        <w:annotationRef/>
      </w:r>
      <w:r>
        <w:t xml:space="preserve">NMN : ???? Lees dit niet in hun mandaat hoor…. </w:t>
      </w:r>
      <w:hyperlink r:id="rId1" w:history="1">
        <w:r w:rsidRPr="001C00E2">
          <w:rPr>
            <w:rStyle w:val="Lienhypertexte"/>
          </w:rPr>
          <w:t>https://bosa.belgium.be/nl/themas/werken-bij-de-overheid/over-de-federale-overheid/administratieve-vereenvoudiging</w:t>
        </w:r>
      </w:hyperlink>
    </w:p>
  </w:comment>
  <w:comment w:id="6" w:author="Magritte Olivier" w:date="2023-11-05T18:27:00Z" w:initials="OM">
    <w:p w14:paraId="6B6285B7" w14:textId="77777777" w:rsidR="00C97BB9" w:rsidRDefault="00C97BB9" w:rsidP="00C97BB9">
      <w:pPr>
        <w:pStyle w:val="Commentaire"/>
      </w:pPr>
      <w:r>
        <w:rPr>
          <w:rStyle w:val="Marquedecommentaire"/>
        </w:rPr>
        <w:annotationRef/>
      </w:r>
      <w:r>
        <w:t>Commentaire à rechercher et, éventuellement, supprimer.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EEBE950" w15:done="0"/>
  <w15:commentEx w15:paraId="6B6285B7" w15:paraIdParent="6EEBE95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E3AB59B" w16cex:dateUtc="2023-11-05T17:27:00Z"/>
  <w16cex:commentExtensible w16cex:durableId="6BD5C5CA" w16cex:dateUtc="2023-11-05T17: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EEBE950" w16cid:durableId="5E3AB59B"/>
  <w16cid:commentId w16cid:paraId="6B6285B7" w16cid:durableId="6BD5C5C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2C8860" w14:textId="77777777" w:rsidR="00270A39" w:rsidRDefault="00270A39" w:rsidP="002E761D">
      <w:pPr>
        <w:spacing w:after="0" w:line="240" w:lineRule="auto"/>
      </w:pPr>
      <w:r>
        <w:separator/>
      </w:r>
    </w:p>
  </w:endnote>
  <w:endnote w:type="continuationSeparator" w:id="0">
    <w:p w14:paraId="4BC1E6CA" w14:textId="77777777" w:rsidR="00270A39" w:rsidRDefault="00270A39" w:rsidP="002E7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B3606" w14:textId="77777777" w:rsidR="00270A39" w:rsidRDefault="00270A39" w:rsidP="002E761D">
      <w:pPr>
        <w:spacing w:after="0" w:line="240" w:lineRule="auto"/>
      </w:pPr>
      <w:r>
        <w:separator/>
      </w:r>
    </w:p>
  </w:footnote>
  <w:footnote w:type="continuationSeparator" w:id="0">
    <w:p w14:paraId="7B46AE2C" w14:textId="77777777" w:rsidR="00270A39" w:rsidRDefault="00270A39" w:rsidP="002E761D">
      <w:pPr>
        <w:spacing w:after="0" w:line="240" w:lineRule="auto"/>
      </w:pPr>
      <w:r>
        <w:continuationSeparator/>
      </w:r>
    </w:p>
  </w:footnote>
  <w:footnote w:id="1">
    <w:p w14:paraId="7BAD8286" w14:textId="77777777" w:rsidR="007D3737" w:rsidRPr="004A4327" w:rsidRDefault="007D3737" w:rsidP="007D3737">
      <w:pPr>
        <w:pStyle w:val="Notedebasdepage"/>
        <w:rPr>
          <w:lang w:val="fr-BE"/>
        </w:rPr>
      </w:pPr>
      <w:r>
        <w:rPr>
          <w:rStyle w:val="Appelnotedebasdep"/>
        </w:rPr>
        <w:footnoteRef/>
      </w:r>
      <w:r w:rsidRPr="004A4327">
        <w:rPr>
          <w:lang w:val="fr-BE"/>
        </w:rPr>
        <w:t xml:space="preserve"> Exemple de requête adaptée : </w:t>
      </w:r>
      <w:hyperlink r:id="rId1">
        <w:r w:rsidRPr="004A4327">
          <w:rPr>
            <w:rStyle w:val="Lienhypertexte"/>
            <w:lang w:val="fr-BE"/>
          </w:rPr>
          <w:t>http://fondation-portray.be/images/pdf/portray-requete-administration-mars-2016-modele-a-completer.pdf</w:t>
        </w:r>
      </w:hyperlink>
    </w:p>
  </w:footnote>
  <w:footnote w:id="2">
    <w:p w14:paraId="4A755866" w14:textId="77777777" w:rsidR="007D3737" w:rsidRPr="004A4327" w:rsidRDefault="007D3737" w:rsidP="007D3737">
      <w:pPr>
        <w:pStyle w:val="Notedebasdepage"/>
        <w:rPr>
          <w:lang w:val="fr-BE"/>
        </w:rPr>
      </w:pPr>
      <w:r>
        <w:rPr>
          <w:rStyle w:val="Appelnotedebasdep"/>
        </w:rPr>
        <w:footnoteRef/>
      </w:r>
      <w:r w:rsidRPr="004A4327">
        <w:rPr>
          <w:lang w:val="fr-BE"/>
        </w:rPr>
        <w:t xml:space="preserve"> </w:t>
      </w:r>
      <w:hyperlink r:id="rId2" w:history="1">
        <w:r w:rsidRPr="004A4327">
          <w:rPr>
            <w:rStyle w:val="Lienhypertexte"/>
            <w:lang w:val="fr-BE"/>
          </w:rPr>
          <w:t>http://www.csj.be/sites/default/files/press_publications/rapport-audit-des-administrations.pdf</w:t>
        </w:r>
      </w:hyperlink>
    </w:p>
  </w:footnote>
  <w:footnote w:id="3">
    <w:p w14:paraId="3DB0ADCC" w14:textId="77777777" w:rsidR="00C97BB9" w:rsidRPr="00637359" w:rsidRDefault="00C97BB9" w:rsidP="00C97BB9">
      <w:pPr>
        <w:pStyle w:val="Notedebasdepage"/>
        <w:rPr>
          <w:lang w:val="fr-BE"/>
        </w:rPr>
      </w:pPr>
      <w:r w:rsidRPr="5B227953">
        <w:rPr>
          <w:rStyle w:val="Appelnotedebasdep"/>
        </w:rPr>
        <w:footnoteRef/>
      </w:r>
      <w:r w:rsidRPr="00637359">
        <w:rPr>
          <w:lang w:val="fr-BE"/>
        </w:rPr>
        <w:t xml:space="preserve"> Analyse d’impact de la réglementation AIR-RIA, Regelgevingsimpactanalyse, PowerPoint présenté lors du SDG Forum, 24/09/2019</w:t>
      </w:r>
      <w:r>
        <w:rPr>
          <w:lang w:val="fr-BE"/>
        </w:rPr>
        <w:t>.</w:t>
      </w:r>
    </w:p>
  </w:footnote>
  <w:footnote w:id="4">
    <w:p w14:paraId="3E084FBD" w14:textId="77777777" w:rsidR="00C97BB9" w:rsidRPr="00637359" w:rsidRDefault="00C97BB9" w:rsidP="00C97BB9">
      <w:pPr>
        <w:pStyle w:val="Notedebasdepage"/>
        <w:rPr>
          <w:lang w:val="fr-BE"/>
        </w:rPr>
      </w:pPr>
      <w:r w:rsidRPr="5B227953">
        <w:rPr>
          <w:rStyle w:val="Appelnotedebasdep"/>
        </w:rPr>
        <w:footnoteRef/>
      </w:r>
      <w:r w:rsidRPr="00637359">
        <w:rPr>
          <w:lang w:val="fr-BE"/>
        </w:rPr>
        <w:t xml:space="preserve"> X, Evaluation ex-ante des impacts lors de la préparation de politiques, Bruxelles, SDG Forum, 24/09/2019.</w:t>
      </w:r>
    </w:p>
  </w:footnote>
  <w:footnote w:id="5">
    <w:p w14:paraId="5FE7DD53" w14:textId="77777777" w:rsidR="00C97BB9" w:rsidRPr="007141B6" w:rsidRDefault="00C97BB9" w:rsidP="00C97BB9">
      <w:pPr>
        <w:pStyle w:val="Notedebasdepage"/>
        <w:rPr>
          <w:lang w:val="fr-BE"/>
        </w:rPr>
      </w:pPr>
      <w:r>
        <w:rPr>
          <w:rStyle w:val="Appelnotedebasdep"/>
        </w:rPr>
        <w:footnoteRef/>
      </w:r>
      <w:r w:rsidRPr="007141B6">
        <w:rPr>
          <w:lang w:val="fr-BE"/>
        </w:rPr>
        <w:t xml:space="preserve"> </w:t>
      </w:r>
      <w:hyperlink r:id="rId3" w:history="1">
        <w:r w:rsidRPr="0030148E">
          <w:rPr>
            <w:rStyle w:val="Lienhypertexte"/>
            <w:lang w:val="fr-BE"/>
          </w:rPr>
          <w:t>https://www.simplification.be/content/comite-d-analyse-d-impact-cai</w:t>
        </w:r>
      </w:hyperlink>
      <w:r>
        <w:rPr>
          <w:lang w:val="fr-BE"/>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6096D"/>
    <w:multiLevelType w:val="hybridMultilevel"/>
    <w:tmpl w:val="81CC104C"/>
    <w:lvl w:ilvl="0" w:tplc="9146980C">
      <w:start w:val="1"/>
      <w:numFmt w:val="decimal"/>
      <w:lvlText w:val="%1."/>
      <w:lvlJc w:val="left"/>
      <w:pPr>
        <w:ind w:left="720" w:hanging="360"/>
      </w:pPr>
    </w:lvl>
    <w:lvl w:ilvl="1" w:tplc="947E5200">
      <w:start w:val="1"/>
      <w:numFmt w:val="lowerLetter"/>
      <w:lvlText w:val="%2."/>
      <w:lvlJc w:val="left"/>
      <w:pPr>
        <w:ind w:left="1440" w:hanging="360"/>
      </w:pPr>
    </w:lvl>
    <w:lvl w:ilvl="2" w:tplc="2D0682F2">
      <w:start w:val="1"/>
      <w:numFmt w:val="lowerRoman"/>
      <w:lvlText w:val="%3."/>
      <w:lvlJc w:val="right"/>
      <w:pPr>
        <w:ind w:left="2160" w:hanging="180"/>
      </w:pPr>
    </w:lvl>
    <w:lvl w:ilvl="3" w:tplc="E0B05368">
      <w:start w:val="1"/>
      <w:numFmt w:val="decimal"/>
      <w:lvlText w:val="%4."/>
      <w:lvlJc w:val="left"/>
      <w:pPr>
        <w:ind w:left="2880" w:hanging="360"/>
      </w:pPr>
    </w:lvl>
    <w:lvl w:ilvl="4" w:tplc="2E0C080C">
      <w:start w:val="1"/>
      <w:numFmt w:val="lowerLetter"/>
      <w:lvlText w:val="%5."/>
      <w:lvlJc w:val="left"/>
      <w:pPr>
        <w:ind w:left="3600" w:hanging="360"/>
      </w:pPr>
    </w:lvl>
    <w:lvl w:ilvl="5" w:tplc="2C6EFDCE">
      <w:start w:val="1"/>
      <w:numFmt w:val="lowerRoman"/>
      <w:lvlText w:val="%6."/>
      <w:lvlJc w:val="right"/>
      <w:pPr>
        <w:ind w:left="4320" w:hanging="180"/>
      </w:pPr>
    </w:lvl>
    <w:lvl w:ilvl="6" w:tplc="5EF2CBD8">
      <w:start w:val="1"/>
      <w:numFmt w:val="decimal"/>
      <w:lvlText w:val="%7."/>
      <w:lvlJc w:val="left"/>
      <w:pPr>
        <w:ind w:left="5040" w:hanging="360"/>
      </w:pPr>
    </w:lvl>
    <w:lvl w:ilvl="7" w:tplc="C24A29D4">
      <w:start w:val="1"/>
      <w:numFmt w:val="lowerLetter"/>
      <w:lvlText w:val="%8."/>
      <w:lvlJc w:val="left"/>
      <w:pPr>
        <w:ind w:left="5760" w:hanging="360"/>
      </w:pPr>
    </w:lvl>
    <w:lvl w:ilvl="8" w:tplc="F01E6830">
      <w:start w:val="1"/>
      <w:numFmt w:val="lowerRoman"/>
      <w:lvlText w:val="%9."/>
      <w:lvlJc w:val="right"/>
      <w:pPr>
        <w:ind w:left="6480" w:hanging="180"/>
      </w:pPr>
    </w:lvl>
  </w:abstractNum>
  <w:abstractNum w:abstractNumId="1" w15:restartNumberingAfterBreak="0">
    <w:nsid w:val="02F23558"/>
    <w:multiLevelType w:val="hybridMultilevel"/>
    <w:tmpl w:val="5164DFFE"/>
    <w:lvl w:ilvl="0" w:tplc="CD3874FE">
      <w:start w:val="1"/>
      <w:numFmt w:val="decimal"/>
      <w:lvlText w:val="%1."/>
      <w:lvlJc w:val="left"/>
      <w:pPr>
        <w:ind w:left="720" w:hanging="360"/>
      </w:pPr>
    </w:lvl>
    <w:lvl w:ilvl="1" w:tplc="D58032F4">
      <w:start w:val="1"/>
      <w:numFmt w:val="lowerLetter"/>
      <w:lvlText w:val="%2."/>
      <w:lvlJc w:val="left"/>
      <w:pPr>
        <w:ind w:left="1440" w:hanging="360"/>
      </w:pPr>
    </w:lvl>
    <w:lvl w:ilvl="2" w:tplc="381873A2">
      <w:start w:val="1"/>
      <w:numFmt w:val="lowerRoman"/>
      <w:lvlText w:val="%3."/>
      <w:lvlJc w:val="right"/>
      <w:pPr>
        <w:ind w:left="2160" w:hanging="180"/>
      </w:pPr>
    </w:lvl>
    <w:lvl w:ilvl="3" w:tplc="7D14DEF0">
      <w:start w:val="1"/>
      <w:numFmt w:val="decimal"/>
      <w:lvlText w:val="%4."/>
      <w:lvlJc w:val="left"/>
      <w:pPr>
        <w:ind w:left="2880" w:hanging="360"/>
      </w:pPr>
    </w:lvl>
    <w:lvl w:ilvl="4" w:tplc="5DF4ADD4">
      <w:start w:val="1"/>
      <w:numFmt w:val="lowerLetter"/>
      <w:lvlText w:val="%5."/>
      <w:lvlJc w:val="left"/>
      <w:pPr>
        <w:ind w:left="3600" w:hanging="360"/>
      </w:pPr>
    </w:lvl>
    <w:lvl w:ilvl="5" w:tplc="2A0C8756">
      <w:start w:val="1"/>
      <w:numFmt w:val="lowerRoman"/>
      <w:lvlText w:val="%6."/>
      <w:lvlJc w:val="right"/>
      <w:pPr>
        <w:ind w:left="4320" w:hanging="180"/>
      </w:pPr>
    </w:lvl>
    <w:lvl w:ilvl="6" w:tplc="98406422">
      <w:start w:val="1"/>
      <w:numFmt w:val="decimal"/>
      <w:lvlText w:val="%7."/>
      <w:lvlJc w:val="left"/>
      <w:pPr>
        <w:ind w:left="5040" w:hanging="360"/>
      </w:pPr>
    </w:lvl>
    <w:lvl w:ilvl="7" w:tplc="EE54BFB8">
      <w:start w:val="1"/>
      <w:numFmt w:val="lowerLetter"/>
      <w:lvlText w:val="%8."/>
      <w:lvlJc w:val="left"/>
      <w:pPr>
        <w:ind w:left="5760" w:hanging="360"/>
      </w:pPr>
    </w:lvl>
    <w:lvl w:ilvl="8" w:tplc="7D0A5296">
      <w:start w:val="1"/>
      <w:numFmt w:val="lowerRoman"/>
      <w:lvlText w:val="%9."/>
      <w:lvlJc w:val="right"/>
      <w:pPr>
        <w:ind w:left="6480" w:hanging="180"/>
      </w:pPr>
    </w:lvl>
  </w:abstractNum>
  <w:abstractNum w:abstractNumId="2" w15:restartNumberingAfterBreak="0">
    <w:nsid w:val="129D3F2E"/>
    <w:multiLevelType w:val="hybridMultilevel"/>
    <w:tmpl w:val="30C0C4E2"/>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3" w15:restartNumberingAfterBreak="0">
    <w:nsid w:val="13387E91"/>
    <w:multiLevelType w:val="hybridMultilevel"/>
    <w:tmpl w:val="A69AD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5439B4"/>
    <w:multiLevelType w:val="hybridMultilevel"/>
    <w:tmpl w:val="C86EC69C"/>
    <w:lvl w:ilvl="0" w:tplc="CD94460C">
      <w:start w:val="1"/>
      <w:numFmt w:val="decimal"/>
      <w:lvlText w:val="%1."/>
      <w:lvlJc w:val="left"/>
      <w:pPr>
        <w:ind w:left="720" w:hanging="360"/>
      </w:pPr>
    </w:lvl>
    <w:lvl w:ilvl="1" w:tplc="CC3CCA84">
      <w:start w:val="1"/>
      <w:numFmt w:val="lowerLetter"/>
      <w:lvlText w:val="%2."/>
      <w:lvlJc w:val="left"/>
      <w:pPr>
        <w:ind w:left="1440" w:hanging="360"/>
      </w:pPr>
    </w:lvl>
    <w:lvl w:ilvl="2" w:tplc="A04C3052">
      <w:start w:val="1"/>
      <w:numFmt w:val="lowerRoman"/>
      <w:lvlText w:val="%3."/>
      <w:lvlJc w:val="right"/>
      <w:pPr>
        <w:ind w:left="2160" w:hanging="180"/>
      </w:pPr>
    </w:lvl>
    <w:lvl w:ilvl="3" w:tplc="43240984">
      <w:start w:val="1"/>
      <w:numFmt w:val="decimal"/>
      <w:lvlText w:val="%4."/>
      <w:lvlJc w:val="left"/>
      <w:pPr>
        <w:ind w:left="2880" w:hanging="360"/>
      </w:pPr>
    </w:lvl>
    <w:lvl w:ilvl="4" w:tplc="73842C98">
      <w:start w:val="1"/>
      <w:numFmt w:val="lowerLetter"/>
      <w:lvlText w:val="%5."/>
      <w:lvlJc w:val="left"/>
      <w:pPr>
        <w:ind w:left="3600" w:hanging="360"/>
      </w:pPr>
    </w:lvl>
    <w:lvl w:ilvl="5" w:tplc="1AAC8B18">
      <w:start w:val="1"/>
      <w:numFmt w:val="lowerRoman"/>
      <w:lvlText w:val="%6."/>
      <w:lvlJc w:val="right"/>
      <w:pPr>
        <w:ind w:left="4320" w:hanging="180"/>
      </w:pPr>
    </w:lvl>
    <w:lvl w:ilvl="6" w:tplc="968264B4">
      <w:start w:val="1"/>
      <w:numFmt w:val="decimal"/>
      <w:lvlText w:val="%7."/>
      <w:lvlJc w:val="left"/>
      <w:pPr>
        <w:ind w:left="5040" w:hanging="360"/>
      </w:pPr>
    </w:lvl>
    <w:lvl w:ilvl="7" w:tplc="BD2825CC">
      <w:start w:val="1"/>
      <w:numFmt w:val="lowerLetter"/>
      <w:lvlText w:val="%8."/>
      <w:lvlJc w:val="left"/>
      <w:pPr>
        <w:ind w:left="5760" w:hanging="360"/>
      </w:pPr>
    </w:lvl>
    <w:lvl w:ilvl="8" w:tplc="461ABDA4">
      <w:start w:val="1"/>
      <w:numFmt w:val="lowerRoman"/>
      <w:lvlText w:val="%9."/>
      <w:lvlJc w:val="right"/>
      <w:pPr>
        <w:ind w:left="6480" w:hanging="180"/>
      </w:pPr>
    </w:lvl>
  </w:abstractNum>
  <w:abstractNum w:abstractNumId="5" w15:restartNumberingAfterBreak="0">
    <w:nsid w:val="18F40305"/>
    <w:multiLevelType w:val="hybridMultilevel"/>
    <w:tmpl w:val="0C8EFD22"/>
    <w:lvl w:ilvl="0" w:tplc="A028C834">
      <w:start w:val="1"/>
      <w:numFmt w:val="decimal"/>
      <w:lvlText w:val="%1."/>
      <w:lvlJc w:val="left"/>
      <w:pPr>
        <w:ind w:left="720" w:hanging="360"/>
      </w:pPr>
    </w:lvl>
    <w:lvl w:ilvl="1" w:tplc="FE7EC0E4">
      <w:start w:val="1"/>
      <w:numFmt w:val="lowerLetter"/>
      <w:lvlText w:val="%2."/>
      <w:lvlJc w:val="left"/>
      <w:pPr>
        <w:ind w:left="1440" w:hanging="360"/>
      </w:pPr>
    </w:lvl>
    <w:lvl w:ilvl="2" w:tplc="6B2A9468">
      <w:start w:val="1"/>
      <w:numFmt w:val="lowerRoman"/>
      <w:lvlText w:val="%3."/>
      <w:lvlJc w:val="right"/>
      <w:pPr>
        <w:ind w:left="2160" w:hanging="180"/>
      </w:pPr>
    </w:lvl>
    <w:lvl w:ilvl="3" w:tplc="059A4216">
      <w:start w:val="1"/>
      <w:numFmt w:val="decimal"/>
      <w:lvlText w:val="%4."/>
      <w:lvlJc w:val="left"/>
      <w:pPr>
        <w:ind w:left="2880" w:hanging="360"/>
      </w:pPr>
    </w:lvl>
    <w:lvl w:ilvl="4" w:tplc="B0CE7846">
      <w:start w:val="1"/>
      <w:numFmt w:val="lowerLetter"/>
      <w:lvlText w:val="%5."/>
      <w:lvlJc w:val="left"/>
      <w:pPr>
        <w:ind w:left="3600" w:hanging="360"/>
      </w:pPr>
    </w:lvl>
    <w:lvl w:ilvl="5" w:tplc="8A44B582">
      <w:start w:val="1"/>
      <w:numFmt w:val="lowerRoman"/>
      <w:lvlText w:val="%6."/>
      <w:lvlJc w:val="right"/>
      <w:pPr>
        <w:ind w:left="4320" w:hanging="180"/>
      </w:pPr>
    </w:lvl>
    <w:lvl w:ilvl="6" w:tplc="AB14AFBA">
      <w:start w:val="1"/>
      <w:numFmt w:val="decimal"/>
      <w:lvlText w:val="%7."/>
      <w:lvlJc w:val="left"/>
      <w:pPr>
        <w:ind w:left="5040" w:hanging="360"/>
      </w:pPr>
    </w:lvl>
    <w:lvl w:ilvl="7" w:tplc="1FC8B65A">
      <w:start w:val="1"/>
      <w:numFmt w:val="lowerLetter"/>
      <w:lvlText w:val="%8."/>
      <w:lvlJc w:val="left"/>
      <w:pPr>
        <w:ind w:left="5760" w:hanging="360"/>
      </w:pPr>
    </w:lvl>
    <w:lvl w:ilvl="8" w:tplc="1764A35C">
      <w:start w:val="1"/>
      <w:numFmt w:val="lowerRoman"/>
      <w:lvlText w:val="%9."/>
      <w:lvlJc w:val="right"/>
      <w:pPr>
        <w:ind w:left="6480" w:hanging="180"/>
      </w:pPr>
    </w:lvl>
  </w:abstractNum>
  <w:abstractNum w:abstractNumId="6" w15:restartNumberingAfterBreak="0">
    <w:nsid w:val="27FC2087"/>
    <w:multiLevelType w:val="hybridMultilevel"/>
    <w:tmpl w:val="2806C4D4"/>
    <w:lvl w:ilvl="0" w:tplc="70E6B4D8">
      <w:start w:val="1"/>
      <w:numFmt w:val="decimal"/>
      <w:lvlText w:val="%1."/>
      <w:lvlJc w:val="left"/>
      <w:pPr>
        <w:ind w:left="720" w:hanging="360"/>
      </w:pPr>
    </w:lvl>
    <w:lvl w:ilvl="1" w:tplc="3D4C1F76">
      <w:start w:val="1"/>
      <w:numFmt w:val="lowerLetter"/>
      <w:lvlText w:val="%2."/>
      <w:lvlJc w:val="left"/>
      <w:pPr>
        <w:ind w:left="1440" w:hanging="360"/>
      </w:pPr>
    </w:lvl>
    <w:lvl w:ilvl="2" w:tplc="66EAAFAA">
      <w:start w:val="1"/>
      <w:numFmt w:val="lowerRoman"/>
      <w:lvlText w:val="%3."/>
      <w:lvlJc w:val="right"/>
      <w:pPr>
        <w:ind w:left="2160" w:hanging="180"/>
      </w:pPr>
    </w:lvl>
    <w:lvl w:ilvl="3" w:tplc="84900164">
      <w:start w:val="1"/>
      <w:numFmt w:val="decimal"/>
      <w:lvlText w:val="%4."/>
      <w:lvlJc w:val="left"/>
      <w:pPr>
        <w:ind w:left="2880" w:hanging="360"/>
      </w:pPr>
    </w:lvl>
    <w:lvl w:ilvl="4" w:tplc="D1706BE8">
      <w:start w:val="1"/>
      <w:numFmt w:val="lowerLetter"/>
      <w:lvlText w:val="%5."/>
      <w:lvlJc w:val="left"/>
      <w:pPr>
        <w:ind w:left="3600" w:hanging="360"/>
      </w:pPr>
    </w:lvl>
    <w:lvl w:ilvl="5" w:tplc="2010732E">
      <w:start w:val="1"/>
      <w:numFmt w:val="lowerRoman"/>
      <w:lvlText w:val="%6."/>
      <w:lvlJc w:val="right"/>
      <w:pPr>
        <w:ind w:left="4320" w:hanging="180"/>
      </w:pPr>
    </w:lvl>
    <w:lvl w:ilvl="6" w:tplc="3198F0D8">
      <w:start w:val="1"/>
      <w:numFmt w:val="decimal"/>
      <w:lvlText w:val="%7."/>
      <w:lvlJc w:val="left"/>
      <w:pPr>
        <w:ind w:left="5040" w:hanging="360"/>
      </w:pPr>
    </w:lvl>
    <w:lvl w:ilvl="7" w:tplc="2E98D75C">
      <w:start w:val="1"/>
      <w:numFmt w:val="lowerLetter"/>
      <w:lvlText w:val="%8."/>
      <w:lvlJc w:val="left"/>
      <w:pPr>
        <w:ind w:left="5760" w:hanging="360"/>
      </w:pPr>
    </w:lvl>
    <w:lvl w:ilvl="8" w:tplc="92F64E58">
      <w:start w:val="1"/>
      <w:numFmt w:val="lowerRoman"/>
      <w:lvlText w:val="%9."/>
      <w:lvlJc w:val="right"/>
      <w:pPr>
        <w:ind w:left="6480" w:hanging="180"/>
      </w:pPr>
    </w:lvl>
  </w:abstractNum>
  <w:abstractNum w:abstractNumId="7" w15:restartNumberingAfterBreak="0">
    <w:nsid w:val="2BBB6C3C"/>
    <w:multiLevelType w:val="hybridMultilevel"/>
    <w:tmpl w:val="04E4DD78"/>
    <w:lvl w:ilvl="0" w:tplc="F78EAEEA">
      <w:start w:val="1"/>
      <w:numFmt w:val="decimal"/>
      <w:lvlText w:val="%1."/>
      <w:lvlJc w:val="left"/>
      <w:pPr>
        <w:ind w:left="720" w:hanging="360"/>
      </w:pPr>
    </w:lvl>
    <w:lvl w:ilvl="1" w:tplc="CE845DBC">
      <w:start w:val="1"/>
      <w:numFmt w:val="lowerLetter"/>
      <w:lvlText w:val="%2."/>
      <w:lvlJc w:val="left"/>
      <w:pPr>
        <w:ind w:left="1440" w:hanging="360"/>
      </w:pPr>
    </w:lvl>
    <w:lvl w:ilvl="2" w:tplc="5CD6F9AA">
      <w:start w:val="1"/>
      <w:numFmt w:val="lowerRoman"/>
      <w:lvlText w:val="%3."/>
      <w:lvlJc w:val="right"/>
      <w:pPr>
        <w:ind w:left="2160" w:hanging="180"/>
      </w:pPr>
    </w:lvl>
    <w:lvl w:ilvl="3" w:tplc="A6CC5702">
      <w:start w:val="1"/>
      <w:numFmt w:val="decimal"/>
      <w:lvlText w:val="%4."/>
      <w:lvlJc w:val="left"/>
      <w:pPr>
        <w:ind w:left="2880" w:hanging="360"/>
      </w:pPr>
    </w:lvl>
    <w:lvl w:ilvl="4" w:tplc="62FA78F2">
      <w:start w:val="1"/>
      <w:numFmt w:val="lowerLetter"/>
      <w:lvlText w:val="%5."/>
      <w:lvlJc w:val="left"/>
      <w:pPr>
        <w:ind w:left="3600" w:hanging="360"/>
      </w:pPr>
    </w:lvl>
    <w:lvl w:ilvl="5" w:tplc="77E4C40E">
      <w:start w:val="1"/>
      <w:numFmt w:val="lowerRoman"/>
      <w:lvlText w:val="%6."/>
      <w:lvlJc w:val="right"/>
      <w:pPr>
        <w:ind w:left="4320" w:hanging="180"/>
      </w:pPr>
    </w:lvl>
    <w:lvl w:ilvl="6" w:tplc="D80CECE8">
      <w:start w:val="1"/>
      <w:numFmt w:val="decimal"/>
      <w:lvlText w:val="%7."/>
      <w:lvlJc w:val="left"/>
      <w:pPr>
        <w:ind w:left="5040" w:hanging="360"/>
      </w:pPr>
    </w:lvl>
    <w:lvl w:ilvl="7" w:tplc="21F4DDA8">
      <w:start w:val="1"/>
      <w:numFmt w:val="lowerLetter"/>
      <w:lvlText w:val="%8."/>
      <w:lvlJc w:val="left"/>
      <w:pPr>
        <w:ind w:left="5760" w:hanging="360"/>
      </w:pPr>
    </w:lvl>
    <w:lvl w:ilvl="8" w:tplc="23168A72">
      <w:start w:val="1"/>
      <w:numFmt w:val="lowerRoman"/>
      <w:lvlText w:val="%9."/>
      <w:lvlJc w:val="right"/>
      <w:pPr>
        <w:ind w:left="6480" w:hanging="180"/>
      </w:pPr>
    </w:lvl>
  </w:abstractNum>
  <w:abstractNum w:abstractNumId="8" w15:restartNumberingAfterBreak="0">
    <w:nsid w:val="31216AC9"/>
    <w:multiLevelType w:val="hybridMultilevel"/>
    <w:tmpl w:val="ACBA0970"/>
    <w:lvl w:ilvl="0" w:tplc="90EE7340">
      <w:start w:val="1"/>
      <w:numFmt w:val="bullet"/>
      <w:lvlText w:val="-"/>
      <w:lvlJc w:val="left"/>
      <w:pPr>
        <w:ind w:left="1635" w:hanging="360"/>
      </w:pPr>
      <w:rPr>
        <w:rFonts w:ascii="Verdana" w:eastAsia="Calibri" w:hAnsi="Verdana" w:cs="Calibri" w:hint="default"/>
        <w:sz w:val="20"/>
        <w:szCs w:val="20"/>
      </w:rPr>
    </w:lvl>
    <w:lvl w:ilvl="1" w:tplc="08130003" w:tentative="1">
      <w:start w:val="1"/>
      <w:numFmt w:val="bullet"/>
      <w:lvlText w:val="o"/>
      <w:lvlJc w:val="left"/>
      <w:pPr>
        <w:ind w:left="2355" w:hanging="360"/>
      </w:pPr>
      <w:rPr>
        <w:rFonts w:ascii="Courier New" w:hAnsi="Courier New" w:cs="Courier New" w:hint="default"/>
      </w:rPr>
    </w:lvl>
    <w:lvl w:ilvl="2" w:tplc="08130005" w:tentative="1">
      <w:start w:val="1"/>
      <w:numFmt w:val="bullet"/>
      <w:lvlText w:val=""/>
      <w:lvlJc w:val="left"/>
      <w:pPr>
        <w:ind w:left="3075" w:hanging="360"/>
      </w:pPr>
      <w:rPr>
        <w:rFonts w:ascii="Wingdings" w:hAnsi="Wingdings" w:hint="default"/>
      </w:rPr>
    </w:lvl>
    <w:lvl w:ilvl="3" w:tplc="08130001" w:tentative="1">
      <w:start w:val="1"/>
      <w:numFmt w:val="bullet"/>
      <w:lvlText w:val=""/>
      <w:lvlJc w:val="left"/>
      <w:pPr>
        <w:ind w:left="3795" w:hanging="360"/>
      </w:pPr>
      <w:rPr>
        <w:rFonts w:ascii="Symbol" w:hAnsi="Symbol" w:hint="default"/>
      </w:rPr>
    </w:lvl>
    <w:lvl w:ilvl="4" w:tplc="08130003" w:tentative="1">
      <w:start w:val="1"/>
      <w:numFmt w:val="bullet"/>
      <w:lvlText w:val="o"/>
      <w:lvlJc w:val="left"/>
      <w:pPr>
        <w:ind w:left="4515" w:hanging="360"/>
      </w:pPr>
      <w:rPr>
        <w:rFonts w:ascii="Courier New" w:hAnsi="Courier New" w:cs="Courier New" w:hint="default"/>
      </w:rPr>
    </w:lvl>
    <w:lvl w:ilvl="5" w:tplc="08130005" w:tentative="1">
      <w:start w:val="1"/>
      <w:numFmt w:val="bullet"/>
      <w:lvlText w:val=""/>
      <w:lvlJc w:val="left"/>
      <w:pPr>
        <w:ind w:left="5235" w:hanging="360"/>
      </w:pPr>
      <w:rPr>
        <w:rFonts w:ascii="Wingdings" w:hAnsi="Wingdings" w:hint="default"/>
      </w:rPr>
    </w:lvl>
    <w:lvl w:ilvl="6" w:tplc="08130001" w:tentative="1">
      <w:start w:val="1"/>
      <w:numFmt w:val="bullet"/>
      <w:lvlText w:val=""/>
      <w:lvlJc w:val="left"/>
      <w:pPr>
        <w:ind w:left="5955" w:hanging="360"/>
      </w:pPr>
      <w:rPr>
        <w:rFonts w:ascii="Symbol" w:hAnsi="Symbol" w:hint="default"/>
      </w:rPr>
    </w:lvl>
    <w:lvl w:ilvl="7" w:tplc="08130003" w:tentative="1">
      <w:start w:val="1"/>
      <w:numFmt w:val="bullet"/>
      <w:lvlText w:val="o"/>
      <w:lvlJc w:val="left"/>
      <w:pPr>
        <w:ind w:left="6675" w:hanging="360"/>
      </w:pPr>
      <w:rPr>
        <w:rFonts w:ascii="Courier New" w:hAnsi="Courier New" w:cs="Courier New" w:hint="default"/>
      </w:rPr>
    </w:lvl>
    <w:lvl w:ilvl="8" w:tplc="08130005" w:tentative="1">
      <w:start w:val="1"/>
      <w:numFmt w:val="bullet"/>
      <w:lvlText w:val=""/>
      <w:lvlJc w:val="left"/>
      <w:pPr>
        <w:ind w:left="7395" w:hanging="360"/>
      </w:pPr>
      <w:rPr>
        <w:rFonts w:ascii="Wingdings" w:hAnsi="Wingdings" w:hint="default"/>
      </w:rPr>
    </w:lvl>
  </w:abstractNum>
  <w:abstractNum w:abstractNumId="9" w15:restartNumberingAfterBreak="0">
    <w:nsid w:val="34626043"/>
    <w:multiLevelType w:val="hybridMultilevel"/>
    <w:tmpl w:val="76702D62"/>
    <w:lvl w:ilvl="0" w:tplc="4EC41BEE">
      <w:start w:val="1"/>
      <w:numFmt w:val="decimal"/>
      <w:lvlText w:val="%1."/>
      <w:lvlJc w:val="left"/>
      <w:pPr>
        <w:ind w:left="720" w:hanging="360"/>
      </w:pPr>
    </w:lvl>
    <w:lvl w:ilvl="1" w:tplc="C28E4B5C">
      <w:start w:val="1"/>
      <w:numFmt w:val="lowerLetter"/>
      <w:lvlText w:val="%2."/>
      <w:lvlJc w:val="left"/>
      <w:pPr>
        <w:ind w:left="1440" w:hanging="360"/>
      </w:pPr>
    </w:lvl>
    <w:lvl w:ilvl="2" w:tplc="883E2596">
      <w:start w:val="1"/>
      <w:numFmt w:val="lowerRoman"/>
      <w:lvlText w:val="%3."/>
      <w:lvlJc w:val="right"/>
      <w:pPr>
        <w:ind w:left="2160" w:hanging="180"/>
      </w:pPr>
    </w:lvl>
    <w:lvl w:ilvl="3" w:tplc="51849892">
      <w:start w:val="1"/>
      <w:numFmt w:val="decimal"/>
      <w:lvlText w:val="%4."/>
      <w:lvlJc w:val="left"/>
      <w:pPr>
        <w:ind w:left="2880" w:hanging="360"/>
      </w:pPr>
    </w:lvl>
    <w:lvl w:ilvl="4" w:tplc="98AED29C">
      <w:start w:val="1"/>
      <w:numFmt w:val="lowerLetter"/>
      <w:lvlText w:val="%5."/>
      <w:lvlJc w:val="left"/>
      <w:pPr>
        <w:ind w:left="3600" w:hanging="360"/>
      </w:pPr>
    </w:lvl>
    <w:lvl w:ilvl="5" w:tplc="497EED68">
      <w:start w:val="1"/>
      <w:numFmt w:val="lowerRoman"/>
      <w:lvlText w:val="%6."/>
      <w:lvlJc w:val="right"/>
      <w:pPr>
        <w:ind w:left="4320" w:hanging="180"/>
      </w:pPr>
    </w:lvl>
    <w:lvl w:ilvl="6" w:tplc="6624143A">
      <w:start w:val="1"/>
      <w:numFmt w:val="decimal"/>
      <w:lvlText w:val="%7."/>
      <w:lvlJc w:val="left"/>
      <w:pPr>
        <w:ind w:left="5040" w:hanging="360"/>
      </w:pPr>
    </w:lvl>
    <w:lvl w:ilvl="7" w:tplc="508C9BCE">
      <w:start w:val="1"/>
      <w:numFmt w:val="lowerLetter"/>
      <w:lvlText w:val="%8."/>
      <w:lvlJc w:val="left"/>
      <w:pPr>
        <w:ind w:left="5760" w:hanging="360"/>
      </w:pPr>
    </w:lvl>
    <w:lvl w:ilvl="8" w:tplc="B32871E2">
      <w:start w:val="1"/>
      <w:numFmt w:val="lowerRoman"/>
      <w:lvlText w:val="%9."/>
      <w:lvlJc w:val="right"/>
      <w:pPr>
        <w:ind w:left="6480" w:hanging="180"/>
      </w:pPr>
    </w:lvl>
  </w:abstractNum>
  <w:abstractNum w:abstractNumId="10" w15:restartNumberingAfterBreak="0">
    <w:nsid w:val="376A1478"/>
    <w:multiLevelType w:val="hybridMultilevel"/>
    <w:tmpl w:val="E7B82FFA"/>
    <w:lvl w:ilvl="0" w:tplc="0E669AA2">
      <w:start w:val="1"/>
      <w:numFmt w:val="bullet"/>
      <w:lvlText w:val=""/>
      <w:lvlJc w:val="left"/>
      <w:pPr>
        <w:ind w:left="720" w:hanging="360"/>
      </w:pPr>
      <w:rPr>
        <w:rFonts w:ascii="Symbol" w:hAnsi="Symbol" w:hint="default"/>
      </w:rPr>
    </w:lvl>
    <w:lvl w:ilvl="1" w:tplc="B1708AA8">
      <w:start w:val="1"/>
      <w:numFmt w:val="bullet"/>
      <w:lvlText w:val="o"/>
      <w:lvlJc w:val="left"/>
      <w:pPr>
        <w:ind w:left="1440" w:hanging="360"/>
      </w:pPr>
      <w:rPr>
        <w:rFonts w:ascii="Courier New" w:hAnsi="Courier New" w:hint="default"/>
      </w:rPr>
    </w:lvl>
    <w:lvl w:ilvl="2" w:tplc="BD02AA24">
      <w:start w:val="1"/>
      <w:numFmt w:val="bullet"/>
      <w:lvlText w:val=""/>
      <w:lvlJc w:val="left"/>
      <w:pPr>
        <w:ind w:left="2160" w:hanging="360"/>
      </w:pPr>
      <w:rPr>
        <w:rFonts w:ascii="Wingdings" w:hAnsi="Wingdings" w:hint="default"/>
      </w:rPr>
    </w:lvl>
    <w:lvl w:ilvl="3" w:tplc="A6465DB0">
      <w:start w:val="1"/>
      <w:numFmt w:val="bullet"/>
      <w:lvlText w:val=""/>
      <w:lvlJc w:val="left"/>
      <w:pPr>
        <w:ind w:left="2880" w:hanging="360"/>
      </w:pPr>
      <w:rPr>
        <w:rFonts w:ascii="Symbol" w:hAnsi="Symbol" w:hint="default"/>
      </w:rPr>
    </w:lvl>
    <w:lvl w:ilvl="4" w:tplc="7C008E7A">
      <w:start w:val="1"/>
      <w:numFmt w:val="bullet"/>
      <w:lvlText w:val="o"/>
      <w:lvlJc w:val="left"/>
      <w:pPr>
        <w:ind w:left="3600" w:hanging="360"/>
      </w:pPr>
      <w:rPr>
        <w:rFonts w:ascii="Courier New" w:hAnsi="Courier New" w:hint="default"/>
      </w:rPr>
    </w:lvl>
    <w:lvl w:ilvl="5" w:tplc="44C23B80">
      <w:start w:val="1"/>
      <w:numFmt w:val="bullet"/>
      <w:lvlText w:val=""/>
      <w:lvlJc w:val="left"/>
      <w:pPr>
        <w:ind w:left="4320" w:hanging="360"/>
      </w:pPr>
      <w:rPr>
        <w:rFonts w:ascii="Wingdings" w:hAnsi="Wingdings" w:hint="default"/>
      </w:rPr>
    </w:lvl>
    <w:lvl w:ilvl="6" w:tplc="30C2F044">
      <w:start w:val="1"/>
      <w:numFmt w:val="bullet"/>
      <w:lvlText w:val=""/>
      <w:lvlJc w:val="left"/>
      <w:pPr>
        <w:ind w:left="5040" w:hanging="360"/>
      </w:pPr>
      <w:rPr>
        <w:rFonts w:ascii="Symbol" w:hAnsi="Symbol" w:hint="default"/>
      </w:rPr>
    </w:lvl>
    <w:lvl w:ilvl="7" w:tplc="EA9262B2">
      <w:start w:val="1"/>
      <w:numFmt w:val="bullet"/>
      <w:lvlText w:val="o"/>
      <w:lvlJc w:val="left"/>
      <w:pPr>
        <w:ind w:left="5760" w:hanging="360"/>
      </w:pPr>
      <w:rPr>
        <w:rFonts w:ascii="Courier New" w:hAnsi="Courier New" w:hint="default"/>
      </w:rPr>
    </w:lvl>
    <w:lvl w:ilvl="8" w:tplc="D020F100">
      <w:start w:val="1"/>
      <w:numFmt w:val="bullet"/>
      <w:lvlText w:val=""/>
      <w:lvlJc w:val="left"/>
      <w:pPr>
        <w:ind w:left="6480" w:hanging="360"/>
      </w:pPr>
      <w:rPr>
        <w:rFonts w:ascii="Wingdings" w:hAnsi="Wingdings" w:hint="default"/>
      </w:rPr>
    </w:lvl>
  </w:abstractNum>
  <w:abstractNum w:abstractNumId="11" w15:restartNumberingAfterBreak="0">
    <w:nsid w:val="387B12C3"/>
    <w:multiLevelType w:val="hybridMultilevel"/>
    <w:tmpl w:val="DDACC2E0"/>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2" w15:restartNumberingAfterBreak="0">
    <w:nsid w:val="3CAF3E1B"/>
    <w:multiLevelType w:val="hybridMultilevel"/>
    <w:tmpl w:val="A072C66E"/>
    <w:lvl w:ilvl="0" w:tplc="ED50BCBE">
      <w:start w:val="1"/>
      <w:numFmt w:val="bullet"/>
      <w:lvlText w:val=""/>
      <w:lvlJc w:val="left"/>
      <w:pPr>
        <w:ind w:left="720" w:hanging="360"/>
      </w:pPr>
      <w:rPr>
        <w:rFonts w:ascii="Symbol" w:hAnsi="Symbol" w:hint="default"/>
      </w:rPr>
    </w:lvl>
    <w:lvl w:ilvl="1" w:tplc="4CB8ACAE">
      <w:start w:val="1"/>
      <w:numFmt w:val="bullet"/>
      <w:lvlText w:val="o"/>
      <w:lvlJc w:val="left"/>
      <w:pPr>
        <w:ind w:left="1440" w:hanging="360"/>
      </w:pPr>
      <w:rPr>
        <w:rFonts w:ascii="Courier New" w:hAnsi="Courier New" w:hint="default"/>
      </w:rPr>
    </w:lvl>
    <w:lvl w:ilvl="2" w:tplc="0E80B452">
      <w:start w:val="1"/>
      <w:numFmt w:val="bullet"/>
      <w:lvlText w:val=""/>
      <w:lvlJc w:val="left"/>
      <w:pPr>
        <w:ind w:left="2160" w:hanging="360"/>
      </w:pPr>
      <w:rPr>
        <w:rFonts w:ascii="Wingdings" w:hAnsi="Wingdings" w:hint="default"/>
      </w:rPr>
    </w:lvl>
    <w:lvl w:ilvl="3" w:tplc="3F340CAC">
      <w:start w:val="1"/>
      <w:numFmt w:val="bullet"/>
      <w:lvlText w:val=""/>
      <w:lvlJc w:val="left"/>
      <w:pPr>
        <w:ind w:left="2880" w:hanging="360"/>
      </w:pPr>
      <w:rPr>
        <w:rFonts w:ascii="Symbol" w:hAnsi="Symbol" w:hint="default"/>
      </w:rPr>
    </w:lvl>
    <w:lvl w:ilvl="4" w:tplc="A6686508">
      <w:start w:val="1"/>
      <w:numFmt w:val="bullet"/>
      <w:lvlText w:val="o"/>
      <w:lvlJc w:val="left"/>
      <w:pPr>
        <w:ind w:left="3600" w:hanging="360"/>
      </w:pPr>
      <w:rPr>
        <w:rFonts w:ascii="Courier New" w:hAnsi="Courier New" w:hint="default"/>
      </w:rPr>
    </w:lvl>
    <w:lvl w:ilvl="5" w:tplc="56127640">
      <w:start w:val="1"/>
      <w:numFmt w:val="bullet"/>
      <w:lvlText w:val=""/>
      <w:lvlJc w:val="left"/>
      <w:pPr>
        <w:ind w:left="4320" w:hanging="360"/>
      </w:pPr>
      <w:rPr>
        <w:rFonts w:ascii="Wingdings" w:hAnsi="Wingdings" w:hint="default"/>
      </w:rPr>
    </w:lvl>
    <w:lvl w:ilvl="6" w:tplc="DAE8A16E">
      <w:start w:val="1"/>
      <w:numFmt w:val="bullet"/>
      <w:lvlText w:val=""/>
      <w:lvlJc w:val="left"/>
      <w:pPr>
        <w:ind w:left="5040" w:hanging="360"/>
      </w:pPr>
      <w:rPr>
        <w:rFonts w:ascii="Symbol" w:hAnsi="Symbol" w:hint="default"/>
      </w:rPr>
    </w:lvl>
    <w:lvl w:ilvl="7" w:tplc="6FFC92EC">
      <w:start w:val="1"/>
      <w:numFmt w:val="bullet"/>
      <w:lvlText w:val="o"/>
      <w:lvlJc w:val="left"/>
      <w:pPr>
        <w:ind w:left="5760" w:hanging="360"/>
      </w:pPr>
      <w:rPr>
        <w:rFonts w:ascii="Courier New" w:hAnsi="Courier New" w:hint="default"/>
      </w:rPr>
    </w:lvl>
    <w:lvl w:ilvl="8" w:tplc="11BE19B2">
      <w:start w:val="1"/>
      <w:numFmt w:val="bullet"/>
      <w:lvlText w:val=""/>
      <w:lvlJc w:val="left"/>
      <w:pPr>
        <w:ind w:left="6480" w:hanging="360"/>
      </w:pPr>
      <w:rPr>
        <w:rFonts w:ascii="Wingdings" w:hAnsi="Wingdings" w:hint="default"/>
      </w:rPr>
    </w:lvl>
  </w:abstractNum>
  <w:abstractNum w:abstractNumId="13" w15:restartNumberingAfterBreak="0">
    <w:nsid w:val="3EF33FB5"/>
    <w:multiLevelType w:val="hybridMultilevel"/>
    <w:tmpl w:val="AE8019BA"/>
    <w:lvl w:ilvl="0" w:tplc="48AA14A4">
      <w:start w:val="1"/>
      <w:numFmt w:val="decimal"/>
      <w:lvlText w:val="%1."/>
      <w:lvlJc w:val="left"/>
      <w:pPr>
        <w:ind w:left="720" w:hanging="360"/>
      </w:pPr>
    </w:lvl>
    <w:lvl w:ilvl="1" w:tplc="5C464DA8">
      <w:start w:val="1"/>
      <w:numFmt w:val="lowerLetter"/>
      <w:lvlText w:val="%2."/>
      <w:lvlJc w:val="left"/>
      <w:pPr>
        <w:ind w:left="1440" w:hanging="360"/>
      </w:pPr>
    </w:lvl>
    <w:lvl w:ilvl="2" w:tplc="90DCC316">
      <w:start w:val="1"/>
      <w:numFmt w:val="lowerRoman"/>
      <w:lvlText w:val="%3."/>
      <w:lvlJc w:val="right"/>
      <w:pPr>
        <w:ind w:left="2160" w:hanging="180"/>
      </w:pPr>
    </w:lvl>
    <w:lvl w:ilvl="3" w:tplc="DAE06478">
      <w:start w:val="1"/>
      <w:numFmt w:val="decimal"/>
      <w:lvlText w:val="%4."/>
      <w:lvlJc w:val="left"/>
      <w:pPr>
        <w:ind w:left="2880" w:hanging="360"/>
      </w:pPr>
    </w:lvl>
    <w:lvl w:ilvl="4" w:tplc="D9D4407A">
      <w:start w:val="1"/>
      <w:numFmt w:val="lowerLetter"/>
      <w:lvlText w:val="%5."/>
      <w:lvlJc w:val="left"/>
      <w:pPr>
        <w:ind w:left="3600" w:hanging="360"/>
      </w:pPr>
    </w:lvl>
    <w:lvl w:ilvl="5" w:tplc="EBCEF684">
      <w:start w:val="1"/>
      <w:numFmt w:val="lowerRoman"/>
      <w:lvlText w:val="%6."/>
      <w:lvlJc w:val="right"/>
      <w:pPr>
        <w:ind w:left="4320" w:hanging="180"/>
      </w:pPr>
    </w:lvl>
    <w:lvl w:ilvl="6" w:tplc="EB663C5E">
      <w:start w:val="1"/>
      <w:numFmt w:val="decimal"/>
      <w:lvlText w:val="%7."/>
      <w:lvlJc w:val="left"/>
      <w:pPr>
        <w:ind w:left="5040" w:hanging="360"/>
      </w:pPr>
    </w:lvl>
    <w:lvl w:ilvl="7" w:tplc="5FBAD07E">
      <w:start w:val="1"/>
      <w:numFmt w:val="lowerLetter"/>
      <w:lvlText w:val="%8."/>
      <w:lvlJc w:val="left"/>
      <w:pPr>
        <w:ind w:left="5760" w:hanging="360"/>
      </w:pPr>
    </w:lvl>
    <w:lvl w:ilvl="8" w:tplc="05ECA8C6">
      <w:start w:val="1"/>
      <w:numFmt w:val="lowerRoman"/>
      <w:lvlText w:val="%9."/>
      <w:lvlJc w:val="right"/>
      <w:pPr>
        <w:ind w:left="6480" w:hanging="180"/>
      </w:pPr>
    </w:lvl>
  </w:abstractNum>
  <w:abstractNum w:abstractNumId="14" w15:restartNumberingAfterBreak="0">
    <w:nsid w:val="3F781A93"/>
    <w:multiLevelType w:val="hybridMultilevel"/>
    <w:tmpl w:val="779AEAD8"/>
    <w:lvl w:ilvl="0" w:tplc="ECA4EBE8">
      <w:start w:val="1"/>
      <w:numFmt w:val="bullet"/>
      <w:lvlText w:val=""/>
      <w:lvlJc w:val="left"/>
      <w:pPr>
        <w:ind w:left="720" w:hanging="360"/>
      </w:pPr>
      <w:rPr>
        <w:rFonts w:ascii="Symbol" w:hAnsi="Symbol" w:hint="default"/>
      </w:rPr>
    </w:lvl>
    <w:lvl w:ilvl="1" w:tplc="CE38D6F0">
      <w:start w:val="1"/>
      <w:numFmt w:val="bullet"/>
      <w:lvlText w:val="o"/>
      <w:lvlJc w:val="left"/>
      <w:pPr>
        <w:ind w:left="1440" w:hanging="360"/>
      </w:pPr>
      <w:rPr>
        <w:rFonts w:ascii="Courier New" w:hAnsi="Courier New" w:hint="default"/>
      </w:rPr>
    </w:lvl>
    <w:lvl w:ilvl="2" w:tplc="62024B98">
      <w:start w:val="1"/>
      <w:numFmt w:val="bullet"/>
      <w:lvlText w:val=""/>
      <w:lvlJc w:val="left"/>
      <w:pPr>
        <w:ind w:left="2160" w:hanging="360"/>
      </w:pPr>
      <w:rPr>
        <w:rFonts w:ascii="Wingdings" w:hAnsi="Wingdings" w:hint="default"/>
      </w:rPr>
    </w:lvl>
    <w:lvl w:ilvl="3" w:tplc="8616619C">
      <w:start w:val="1"/>
      <w:numFmt w:val="bullet"/>
      <w:lvlText w:val=""/>
      <w:lvlJc w:val="left"/>
      <w:pPr>
        <w:ind w:left="2880" w:hanging="360"/>
      </w:pPr>
      <w:rPr>
        <w:rFonts w:ascii="Symbol" w:hAnsi="Symbol" w:hint="default"/>
      </w:rPr>
    </w:lvl>
    <w:lvl w:ilvl="4" w:tplc="0F52FF8A">
      <w:start w:val="1"/>
      <w:numFmt w:val="bullet"/>
      <w:lvlText w:val="o"/>
      <w:lvlJc w:val="left"/>
      <w:pPr>
        <w:ind w:left="3600" w:hanging="360"/>
      </w:pPr>
      <w:rPr>
        <w:rFonts w:ascii="Courier New" w:hAnsi="Courier New" w:hint="default"/>
      </w:rPr>
    </w:lvl>
    <w:lvl w:ilvl="5" w:tplc="071E5AD2">
      <w:start w:val="1"/>
      <w:numFmt w:val="bullet"/>
      <w:lvlText w:val=""/>
      <w:lvlJc w:val="left"/>
      <w:pPr>
        <w:ind w:left="4320" w:hanging="360"/>
      </w:pPr>
      <w:rPr>
        <w:rFonts w:ascii="Wingdings" w:hAnsi="Wingdings" w:hint="default"/>
      </w:rPr>
    </w:lvl>
    <w:lvl w:ilvl="6" w:tplc="9F1EE050">
      <w:start w:val="1"/>
      <w:numFmt w:val="bullet"/>
      <w:lvlText w:val=""/>
      <w:lvlJc w:val="left"/>
      <w:pPr>
        <w:ind w:left="5040" w:hanging="360"/>
      </w:pPr>
      <w:rPr>
        <w:rFonts w:ascii="Symbol" w:hAnsi="Symbol" w:hint="default"/>
      </w:rPr>
    </w:lvl>
    <w:lvl w:ilvl="7" w:tplc="FCA255BA">
      <w:start w:val="1"/>
      <w:numFmt w:val="bullet"/>
      <w:lvlText w:val="o"/>
      <w:lvlJc w:val="left"/>
      <w:pPr>
        <w:ind w:left="5760" w:hanging="360"/>
      </w:pPr>
      <w:rPr>
        <w:rFonts w:ascii="Courier New" w:hAnsi="Courier New" w:hint="default"/>
      </w:rPr>
    </w:lvl>
    <w:lvl w:ilvl="8" w:tplc="35E29546">
      <w:start w:val="1"/>
      <w:numFmt w:val="bullet"/>
      <w:lvlText w:val=""/>
      <w:lvlJc w:val="left"/>
      <w:pPr>
        <w:ind w:left="6480" w:hanging="360"/>
      </w:pPr>
      <w:rPr>
        <w:rFonts w:ascii="Wingdings" w:hAnsi="Wingdings" w:hint="default"/>
      </w:rPr>
    </w:lvl>
  </w:abstractNum>
  <w:abstractNum w:abstractNumId="15" w15:restartNumberingAfterBreak="0">
    <w:nsid w:val="428409B4"/>
    <w:multiLevelType w:val="hybridMultilevel"/>
    <w:tmpl w:val="F9746A22"/>
    <w:lvl w:ilvl="0" w:tplc="1BD4E3AC">
      <w:start w:val="1"/>
      <w:numFmt w:val="bullet"/>
      <w:lvlText w:val=""/>
      <w:lvlJc w:val="left"/>
      <w:pPr>
        <w:ind w:left="720" w:hanging="360"/>
      </w:pPr>
      <w:rPr>
        <w:rFonts w:ascii="Symbol" w:hAnsi="Symbol" w:hint="default"/>
      </w:rPr>
    </w:lvl>
    <w:lvl w:ilvl="1" w:tplc="F104DDDA">
      <w:start w:val="1"/>
      <w:numFmt w:val="bullet"/>
      <w:lvlText w:val="o"/>
      <w:lvlJc w:val="left"/>
      <w:pPr>
        <w:ind w:left="1440" w:hanging="360"/>
      </w:pPr>
      <w:rPr>
        <w:rFonts w:ascii="Courier New" w:hAnsi="Courier New" w:hint="default"/>
      </w:rPr>
    </w:lvl>
    <w:lvl w:ilvl="2" w:tplc="A5040410">
      <w:start w:val="1"/>
      <w:numFmt w:val="bullet"/>
      <w:lvlText w:val=""/>
      <w:lvlJc w:val="left"/>
      <w:pPr>
        <w:ind w:left="2160" w:hanging="360"/>
      </w:pPr>
      <w:rPr>
        <w:rFonts w:ascii="Wingdings" w:hAnsi="Wingdings" w:hint="default"/>
      </w:rPr>
    </w:lvl>
    <w:lvl w:ilvl="3" w:tplc="55BA40D8">
      <w:start w:val="1"/>
      <w:numFmt w:val="bullet"/>
      <w:lvlText w:val=""/>
      <w:lvlJc w:val="left"/>
      <w:pPr>
        <w:ind w:left="2880" w:hanging="360"/>
      </w:pPr>
      <w:rPr>
        <w:rFonts w:ascii="Symbol" w:hAnsi="Symbol" w:hint="default"/>
      </w:rPr>
    </w:lvl>
    <w:lvl w:ilvl="4" w:tplc="ED8240A2">
      <w:start w:val="1"/>
      <w:numFmt w:val="bullet"/>
      <w:lvlText w:val="o"/>
      <w:lvlJc w:val="left"/>
      <w:pPr>
        <w:ind w:left="3600" w:hanging="360"/>
      </w:pPr>
      <w:rPr>
        <w:rFonts w:ascii="Courier New" w:hAnsi="Courier New" w:hint="default"/>
      </w:rPr>
    </w:lvl>
    <w:lvl w:ilvl="5" w:tplc="FC32A560">
      <w:start w:val="1"/>
      <w:numFmt w:val="bullet"/>
      <w:lvlText w:val=""/>
      <w:lvlJc w:val="left"/>
      <w:pPr>
        <w:ind w:left="4320" w:hanging="360"/>
      </w:pPr>
      <w:rPr>
        <w:rFonts w:ascii="Wingdings" w:hAnsi="Wingdings" w:hint="default"/>
      </w:rPr>
    </w:lvl>
    <w:lvl w:ilvl="6" w:tplc="F5DA2D80">
      <w:start w:val="1"/>
      <w:numFmt w:val="bullet"/>
      <w:lvlText w:val=""/>
      <w:lvlJc w:val="left"/>
      <w:pPr>
        <w:ind w:left="5040" w:hanging="360"/>
      </w:pPr>
      <w:rPr>
        <w:rFonts w:ascii="Symbol" w:hAnsi="Symbol" w:hint="default"/>
      </w:rPr>
    </w:lvl>
    <w:lvl w:ilvl="7" w:tplc="00F06A1A">
      <w:start w:val="1"/>
      <w:numFmt w:val="bullet"/>
      <w:lvlText w:val="o"/>
      <w:lvlJc w:val="left"/>
      <w:pPr>
        <w:ind w:left="5760" w:hanging="360"/>
      </w:pPr>
      <w:rPr>
        <w:rFonts w:ascii="Courier New" w:hAnsi="Courier New" w:hint="default"/>
      </w:rPr>
    </w:lvl>
    <w:lvl w:ilvl="8" w:tplc="E1E82E7C">
      <w:start w:val="1"/>
      <w:numFmt w:val="bullet"/>
      <w:lvlText w:val=""/>
      <w:lvlJc w:val="left"/>
      <w:pPr>
        <w:ind w:left="6480" w:hanging="360"/>
      </w:pPr>
      <w:rPr>
        <w:rFonts w:ascii="Wingdings" w:hAnsi="Wingdings" w:hint="default"/>
      </w:rPr>
    </w:lvl>
  </w:abstractNum>
  <w:abstractNum w:abstractNumId="16" w15:restartNumberingAfterBreak="0">
    <w:nsid w:val="444266D4"/>
    <w:multiLevelType w:val="hybridMultilevel"/>
    <w:tmpl w:val="531EF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677C22"/>
    <w:multiLevelType w:val="hybridMultilevel"/>
    <w:tmpl w:val="CB9CA136"/>
    <w:lvl w:ilvl="0" w:tplc="2D06AA42">
      <w:start w:val="1"/>
      <w:numFmt w:val="bullet"/>
      <w:lvlText w:val=""/>
      <w:lvlJc w:val="left"/>
      <w:pPr>
        <w:ind w:left="720" w:hanging="360"/>
      </w:pPr>
      <w:rPr>
        <w:rFonts w:ascii="Symbol" w:hAnsi="Symbol" w:hint="default"/>
      </w:rPr>
    </w:lvl>
    <w:lvl w:ilvl="1" w:tplc="436A9AE0">
      <w:start w:val="1"/>
      <w:numFmt w:val="bullet"/>
      <w:lvlText w:val="o"/>
      <w:lvlJc w:val="left"/>
      <w:pPr>
        <w:ind w:left="1440" w:hanging="360"/>
      </w:pPr>
      <w:rPr>
        <w:rFonts w:ascii="Courier New" w:hAnsi="Courier New" w:hint="default"/>
      </w:rPr>
    </w:lvl>
    <w:lvl w:ilvl="2" w:tplc="F4E23BB8">
      <w:start w:val="1"/>
      <w:numFmt w:val="bullet"/>
      <w:lvlText w:val=""/>
      <w:lvlJc w:val="left"/>
      <w:pPr>
        <w:ind w:left="2160" w:hanging="360"/>
      </w:pPr>
      <w:rPr>
        <w:rFonts w:ascii="Wingdings" w:hAnsi="Wingdings" w:hint="default"/>
      </w:rPr>
    </w:lvl>
    <w:lvl w:ilvl="3" w:tplc="76283D7A">
      <w:start w:val="1"/>
      <w:numFmt w:val="bullet"/>
      <w:lvlText w:val=""/>
      <w:lvlJc w:val="left"/>
      <w:pPr>
        <w:ind w:left="2880" w:hanging="360"/>
      </w:pPr>
      <w:rPr>
        <w:rFonts w:ascii="Symbol" w:hAnsi="Symbol" w:hint="default"/>
      </w:rPr>
    </w:lvl>
    <w:lvl w:ilvl="4" w:tplc="E4A8BD88">
      <w:start w:val="1"/>
      <w:numFmt w:val="bullet"/>
      <w:lvlText w:val="o"/>
      <w:lvlJc w:val="left"/>
      <w:pPr>
        <w:ind w:left="3600" w:hanging="360"/>
      </w:pPr>
      <w:rPr>
        <w:rFonts w:ascii="Courier New" w:hAnsi="Courier New" w:hint="default"/>
      </w:rPr>
    </w:lvl>
    <w:lvl w:ilvl="5" w:tplc="9F7E1892">
      <w:start w:val="1"/>
      <w:numFmt w:val="bullet"/>
      <w:lvlText w:val=""/>
      <w:lvlJc w:val="left"/>
      <w:pPr>
        <w:ind w:left="4320" w:hanging="360"/>
      </w:pPr>
      <w:rPr>
        <w:rFonts w:ascii="Wingdings" w:hAnsi="Wingdings" w:hint="default"/>
      </w:rPr>
    </w:lvl>
    <w:lvl w:ilvl="6" w:tplc="21867D72">
      <w:start w:val="1"/>
      <w:numFmt w:val="bullet"/>
      <w:lvlText w:val=""/>
      <w:lvlJc w:val="left"/>
      <w:pPr>
        <w:ind w:left="5040" w:hanging="360"/>
      </w:pPr>
      <w:rPr>
        <w:rFonts w:ascii="Symbol" w:hAnsi="Symbol" w:hint="default"/>
      </w:rPr>
    </w:lvl>
    <w:lvl w:ilvl="7" w:tplc="03EA9E8A">
      <w:start w:val="1"/>
      <w:numFmt w:val="bullet"/>
      <w:lvlText w:val="o"/>
      <w:lvlJc w:val="left"/>
      <w:pPr>
        <w:ind w:left="5760" w:hanging="360"/>
      </w:pPr>
      <w:rPr>
        <w:rFonts w:ascii="Courier New" w:hAnsi="Courier New" w:hint="default"/>
      </w:rPr>
    </w:lvl>
    <w:lvl w:ilvl="8" w:tplc="8D34A912">
      <w:start w:val="1"/>
      <w:numFmt w:val="bullet"/>
      <w:lvlText w:val=""/>
      <w:lvlJc w:val="left"/>
      <w:pPr>
        <w:ind w:left="6480" w:hanging="360"/>
      </w:pPr>
      <w:rPr>
        <w:rFonts w:ascii="Wingdings" w:hAnsi="Wingdings" w:hint="default"/>
      </w:rPr>
    </w:lvl>
  </w:abstractNum>
  <w:abstractNum w:abstractNumId="18" w15:restartNumberingAfterBreak="0">
    <w:nsid w:val="4AE90F77"/>
    <w:multiLevelType w:val="hybridMultilevel"/>
    <w:tmpl w:val="0700E214"/>
    <w:lvl w:ilvl="0" w:tplc="CAFE30F8">
      <w:start w:val="1"/>
      <w:numFmt w:val="bullet"/>
      <w:lvlText w:val=""/>
      <w:lvlJc w:val="left"/>
      <w:pPr>
        <w:ind w:left="720" w:hanging="360"/>
      </w:pPr>
      <w:rPr>
        <w:rFonts w:ascii="Symbol" w:hAnsi="Symbol" w:hint="default"/>
      </w:rPr>
    </w:lvl>
    <w:lvl w:ilvl="1" w:tplc="148230B4">
      <w:start w:val="1"/>
      <w:numFmt w:val="bullet"/>
      <w:lvlText w:val="o"/>
      <w:lvlJc w:val="left"/>
      <w:pPr>
        <w:ind w:left="1440" w:hanging="360"/>
      </w:pPr>
      <w:rPr>
        <w:rFonts w:ascii="Courier New" w:hAnsi="Courier New" w:hint="default"/>
      </w:rPr>
    </w:lvl>
    <w:lvl w:ilvl="2" w:tplc="DCCAD460">
      <w:start w:val="1"/>
      <w:numFmt w:val="bullet"/>
      <w:lvlText w:val=""/>
      <w:lvlJc w:val="left"/>
      <w:pPr>
        <w:ind w:left="2160" w:hanging="360"/>
      </w:pPr>
      <w:rPr>
        <w:rFonts w:ascii="Wingdings" w:hAnsi="Wingdings" w:hint="default"/>
      </w:rPr>
    </w:lvl>
    <w:lvl w:ilvl="3" w:tplc="06C4017E">
      <w:start w:val="1"/>
      <w:numFmt w:val="bullet"/>
      <w:lvlText w:val=""/>
      <w:lvlJc w:val="left"/>
      <w:pPr>
        <w:ind w:left="2880" w:hanging="360"/>
      </w:pPr>
      <w:rPr>
        <w:rFonts w:ascii="Symbol" w:hAnsi="Symbol" w:hint="default"/>
      </w:rPr>
    </w:lvl>
    <w:lvl w:ilvl="4" w:tplc="9C18E8BC">
      <w:start w:val="1"/>
      <w:numFmt w:val="bullet"/>
      <w:lvlText w:val="o"/>
      <w:lvlJc w:val="left"/>
      <w:pPr>
        <w:ind w:left="3600" w:hanging="360"/>
      </w:pPr>
      <w:rPr>
        <w:rFonts w:ascii="Courier New" w:hAnsi="Courier New" w:hint="default"/>
      </w:rPr>
    </w:lvl>
    <w:lvl w:ilvl="5" w:tplc="15524EDC">
      <w:start w:val="1"/>
      <w:numFmt w:val="bullet"/>
      <w:lvlText w:val=""/>
      <w:lvlJc w:val="left"/>
      <w:pPr>
        <w:ind w:left="4320" w:hanging="360"/>
      </w:pPr>
      <w:rPr>
        <w:rFonts w:ascii="Wingdings" w:hAnsi="Wingdings" w:hint="default"/>
      </w:rPr>
    </w:lvl>
    <w:lvl w:ilvl="6" w:tplc="CF56CBDA">
      <w:start w:val="1"/>
      <w:numFmt w:val="bullet"/>
      <w:lvlText w:val=""/>
      <w:lvlJc w:val="left"/>
      <w:pPr>
        <w:ind w:left="5040" w:hanging="360"/>
      </w:pPr>
      <w:rPr>
        <w:rFonts w:ascii="Symbol" w:hAnsi="Symbol" w:hint="default"/>
      </w:rPr>
    </w:lvl>
    <w:lvl w:ilvl="7" w:tplc="02142494">
      <w:start w:val="1"/>
      <w:numFmt w:val="bullet"/>
      <w:lvlText w:val="o"/>
      <w:lvlJc w:val="left"/>
      <w:pPr>
        <w:ind w:left="5760" w:hanging="360"/>
      </w:pPr>
      <w:rPr>
        <w:rFonts w:ascii="Courier New" w:hAnsi="Courier New" w:hint="default"/>
      </w:rPr>
    </w:lvl>
    <w:lvl w:ilvl="8" w:tplc="B0206BF2">
      <w:start w:val="1"/>
      <w:numFmt w:val="bullet"/>
      <w:lvlText w:val=""/>
      <w:lvlJc w:val="left"/>
      <w:pPr>
        <w:ind w:left="6480" w:hanging="360"/>
      </w:pPr>
      <w:rPr>
        <w:rFonts w:ascii="Wingdings" w:hAnsi="Wingdings" w:hint="default"/>
      </w:rPr>
    </w:lvl>
  </w:abstractNum>
  <w:abstractNum w:abstractNumId="19" w15:restartNumberingAfterBreak="0">
    <w:nsid w:val="4B4C6137"/>
    <w:multiLevelType w:val="hybridMultilevel"/>
    <w:tmpl w:val="A2A88E7E"/>
    <w:lvl w:ilvl="0" w:tplc="1B18C560">
      <w:start w:val="1"/>
      <w:numFmt w:val="bullet"/>
      <w:lvlText w:val=""/>
      <w:lvlJc w:val="left"/>
      <w:pPr>
        <w:ind w:left="720" w:hanging="360"/>
      </w:pPr>
      <w:rPr>
        <w:rFonts w:ascii="Symbol" w:hAnsi="Symbol" w:hint="default"/>
      </w:rPr>
    </w:lvl>
    <w:lvl w:ilvl="1" w:tplc="8E5AA9E0">
      <w:start w:val="1"/>
      <w:numFmt w:val="bullet"/>
      <w:lvlText w:val="o"/>
      <w:lvlJc w:val="left"/>
      <w:pPr>
        <w:ind w:left="1440" w:hanging="360"/>
      </w:pPr>
      <w:rPr>
        <w:rFonts w:ascii="Courier New" w:hAnsi="Courier New" w:hint="default"/>
      </w:rPr>
    </w:lvl>
    <w:lvl w:ilvl="2" w:tplc="A68A80CC">
      <w:start w:val="1"/>
      <w:numFmt w:val="bullet"/>
      <w:lvlText w:val=""/>
      <w:lvlJc w:val="left"/>
      <w:pPr>
        <w:ind w:left="2160" w:hanging="360"/>
      </w:pPr>
      <w:rPr>
        <w:rFonts w:ascii="Wingdings" w:hAnsi="Wingdings" w:hint="default"/>
      </w:rPr>
    </w:lvl>
    <w:lvl w:ilvl="3" w:tplc="B3343F62">
      <w:start w:val="1"/>
      <w:numFmt w:val="bullet"/>
      <w:lvlText w:val=""/>
      <w:lvlJc w:val="left"/>
      <w:pPr>
        <w:ind w:left="2880" w:hanging="360"/>
      </w:pPr>
      <w:rPr>
        <w:rFonts w:ascii="Symbol" w:hAnsi="Symbol" w:hint="default"/>
      </w:rPr>
    </w:lvl>
    <w:lvl w:ilvl="4" w:tplc="1DEE7DCC">
      <w:start w:val="1"/>
      <w:numFmt w:val="bullet"/>
      <w:lvlText w:val="o"/>
      <w:lvlJc w:val="left"/>
      <w:pPr>
        <w:ind w:left="3600" w:hanging="360"/>
      </w:pPr>
      <w:rPr>
        <w:rFonts w:ascii="Courier New" w:hAnsi="Courier New" w:hint="default"/>
      </w:rPr>
    </w:lvl>
    <w:lvl w:ilvl="5" w:tplc="9300D394">
      <w:start w:val="1"/>
      <w:numFmt w:val="bullet"/>
      <w:lvlText w:val=""/>
      <w:lvlJc w:val="left"/>
      <w:pPr>
        <w:ind w:left="4320" w:hanging="360"/>
      </w:pPr>
      <w:rPr>
        <w:rFonts w:ascii="Wingdings" w:hAnsi="Wingdings" w:hint="default"/>
      </w:rPr>
    </w:lvl>
    <w:lvl w:ilvl="6" w:tplc="4C608D1C">
      <w:start w:val="1"/>
      <w:numFmt w:val="bullet"/>
      <w:lvlText w:val=""/>
      <w:lvlJc w:val="left"/>
      <w:pPr>
        <w:ind w:left="5040" w:hanging="360"/>
      </w:pPr>
      <w:rPr>
        <w:rFonts w:ascii="Symbol" w:hAnsi="Symbol" w:hint="default"/>
      </w:rPr>
    </w:lvl>
    <w:lvl w:ilvl="7" w:tplc="D3DC5358">
      <w:start w:val="1"/>
      <w:numFmt w:val="bullet"/>
      <w:lvlText w:val="o"/>
      <w:lvlJc w:val="left"/>
      <w:pPr>
        <w:ind w:left="5760" w:hanging="360"/>
      </w:pPr>
      <w:rPr>
        <w:rFonts w:ascii="Courier New" w:hAnsi="Courier New" w:hint="default"/>
      </w:rPr>
    </w:lvl>
    <w:lvl w:ilvl="8" w:tplc="E93C62B2">
      <w:start w:val="1"/>
      <w:numFmt w:val="bullet"/>
      <w:lvlText w:val=""/>
      <w:lvlJc w:val="left"/>
      <w:pPr>
        <w:ind w:left="6480" w:hanging="360"/>
      </w:pPr>
      <w:rPr>
        <w:rFonts w:ascii="Wingdings" w:hAnsi="Wingdings" w:hint="default"/>
      </w:rPr>
    </w:lvl>
  </w:abstractNum>
  <w:abstractNum w:abstractNumId="20" w15:restartNumberingAfterBreak="0">
    <w:nsid w:val="5A5836A8"/>
    <w:multiLevelType w:val="hybridMultilevel"/>
    <w:tmpl w:val="FC502FD8"/>
    <w:lvl w:ilvl="0" w:tplc="C5C83E92">
      <w:start w:val="1"/>
      <w:numFmt w:val="decimal"/>
      <w:lvlText w:val="%1."/>
      <w:lvlJc w:val="left"/>
      <w:pPr>
        <w:ind w:left="720" w:hanging="360"/>
      </w:pPr>
    </w:lvl>
    <w:lvl w:ilvl="1" w:tplc="CA1C2036">
      <w:start w:val="1"/>
      <w:numFmt w:val="lowerLetter"/>
      <w:lvlText w:val="%2."/>
      <w:lvlJc w:val="left"/>
      <w:pPr>
        <w:ind w:left="1440" w:hanging="360"/>
      </w:pPr>
    </w:lvl>
    <w:lvl w:ilvl="2" w:tplc="2EF85538">
      <w:start w:val="1"/>
      <w:numFmt w:val="lowerRoman"/>
      <w:lvlText w:val="%3."/>
      <w:lvlJc w:val="right"/>
      <w:pPr>
        <w:ind w:left="2160" w:hanging="180"/>
      </w:pPr>
    </w:lvl>
    <w:lvl w:ilvl="3" w:tplc="9C9A26F8">
      <w:start w:val="1"/>
      <w:numFmt w:val="decimal"/>
      <w:lvlText w:val="%4."/>
      <w:lvlJc w:val="left"/>
      <w:pPr>
        <w:ind w:left="2880" w:hanging="360"/>
      </w:pPr>
    </w:lvl>
    <w:lvl w:ilvl="4" w:tplc="7254850E">
      <w:start w:val="1"/>
      <w:numFmt w:val="lowerLetter"/>
      <w:lvlText w:val="%5."/>
      <w:lvlJc w:val="left"/>
      <w:pPr>
        <w:ind w:left="3600" w:hanging="360"/>
      </w:pPr>
    </w:lvl>
    <w:lvl w:ilvl="5" w:tplc="D55CC426">
      <w:start w:val="1"/>
      <w:numFmt w:val="lowerRoman"/>
      <w:lvlText w:val="%6."/>
      <w:lvlJc w:val="right"/>
      <w:pPr>
        <w:ind w:left="4320" w:hanging="180"/>
      </w:pPr>
    </w:lvl>
    <w:lvl w:ilvl="6" w:tplc="7B9CA144">
      <w:start w:val="1"/>
      <w:numFmt w:val="decimal"/>
      <w:lvlText w:val="%7."/>
      <w:lvlJc w:val="left"/>
      <w:pPr>
        <w:ind w:left="5040" w:hanging="360"/>
      </w:pPr>
    </w:lvl>
    <w:lvl w:ilvl="7" w:tplc="25F0BA98">
      <w:start w:val="1"/>
      <w:numFmt w:val="lowerLetter"/>
      <w:lvlText w:val="%8."/>
      <w:lvlJc w:val="left"/>
      <w:pPr>
        <w:ind w:left="5760" w:hanging="360"/>
      </w:pPr>
    </w:lvl>
    <w:lvl w:ilvl="8" w:tplc="D6561942">
      <w:start w:val="1"/>
      <w:numFmt w:val="lowerRoman"/>
      <w:lvlText w:val="%9."/>
      <w:lvlJc w:val="right"/>
      <w:pPr>
        <w:ind w:left="6480" w:hanging="180"/>
      </w:pPr>
    </w:lvl>
  </w:abstractNum>
  <w:abstractNum w:abstractNumId="21" w15:restartNumberingAfterBreak="0">
    <w:nsid w:val="5ABB0458"/>
    <w:multiLevelType w:val="hybridMultilevel"/>
    <w:tmpl w:val="9F481E68"/>
    <w:lvl w:ilvl="0" w:tplc="048823C4">
      <w:start w:val="1"/>
      <w:numFmt w:val="decimal"/>
      <w:lvlText w:val="%1."/>
      <w:lvlJc w:val="left"/>
      <w:pPr>
        <w:ind w:left="720" w:hanging="360"/>
      </w:pPr>
    </w:lvl>
    <w:lvl w:ilvl="1" w:tplc="A394E286">
      <w:start w:val="1"/>
      <w:numFmt w:val="lowerLetter"/>
      <w:lvlText w:val="%2."/>
      <w:lvlJc w:val="left"/>
      <w:pPr>
        <w:ind w:left="1440" w:hanging="360"/>
      </w:pPr>
    </w:lvl>
    <w:lvl w:ilvl="2" w:tplc="BADAF770">
      <w:start w:val="1"/>
      <w:numFmt w:val="lowerRoman"/>
      <w:lvlText w:val="%3."/>
      <w:lvlJc w:val="right"/>
      <w:pPr>
        <w:ind w:left="2160" w:hanging="180"/>
      </w:pPr>
    </w:lvl>
    <w:lvl w:ilvl="3" w:tplc="215E601C">
      <w:start w:val="1"/>
      <w:numFmt w:val="decimal"/>
      <w:lvlText w:val="%4."/>
      <w:lvlJc w:val="left"/>
      <w:pPr>
        <w:ind w:left="2880" w:hanging="360"/>
      </w:pPr>
    </w:lvl>
    <w:lvl w:ilvl="4" w:tplc="935219B4">
      <w:start w:val="1"/>
      <w:numFmt w:val="lowerLetter"/>
      <w:lvlText w:val="%5."/>
      <w:lvlJc w:val="left"/>
      <w:pPr>
        <w:ind w:left="3600" w:hanging="360"/>
      </w:pPr>
    </w:lvl>
    <w:lvl w:ilvl="5" w:tplc="5296D484">
      <w:start w:val="1"/>
      <w:numFmt w:val="lowerRoman"/>
      <w:lvlText w:val="%6."/>
      <w:lvlJc w:val="right"/>
      <w:pPr>
        <w:ind w:left="4320" w:hanging="180"/>
      </w:pPr>
    </w:lvl>
    <w:lvl w:ilvl="6" w:tplc="63702CB8">
      <w:start w:val="1"/>
      <w:numFmt w:val="decimal"/>
      <w:lvlText w:val="%7."/>
      <w:lvlJc w:val="left"/>
      <w:pPr>
        <w:ind w:left="5040" w:hanging="360"/>
      </w:pPr>
    </w:lvl>
    <w:lvl w:ilvl="7" w:tplc="0F662900">
      <w:start w:val="1"/>
      <w:numFmt w:val="lowerLetter"/>
      <w:lvlText w:val="%8."/>
      <w:lvlJc w:val="left"/>
      <w:pPr>
        <w:ind w:left="5760" w:hanging="360"/>
      </w:pPr>
    </w:lvl>
    <w:lvl w:ilvl="8" w:tplc="42E4B954">
      <w:start w:val="1"/>
      <w:numFmt w:val="lowerRoman"/>
      <w:lvlText w:val="%9."/>
      <w:lvlJc w:val="right"/>
      <w:pPr>
        <w:ind w:left="6480" w:hanging="180"/>
      </w:pPr>
    </w:lvl>
  </w:abstractNum>
  <w:abstractNum w:abstractNumId="22" w15:restartNumberingAfterBreak="0">
    <w:nsid w:val="5D733D8A"/>
    <w:multiLevelType w:val="hybridMultilevel"/>
    <w:tmpl w:val="8520A9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061763E"/>
    <w:multiLevelType w:val="hybridMultilevel"/>
    <w:tmpl w:val="D5EE8D7A"/>
    <w:lvl w:ilvl="0" w:tplc="01BABB2C">
      <w:start w:val="1"/>
      <w:numFmt w:val="decimal"/>
      <w:lvlText w:val="%1."/>
      <w:lvlJc w:val="left"/>
      <w:pPr>
        <w:ind w:left="720" w:hanging="360"/>
      </w:pPr>
    </w:lvl>
    <w:lvl w:ilvl="1" w:tplc="0CE8662A">
      <w:start w:val="1"/>
      <w:numFmt w:val="lowerLetter"/>
      <w:lvlText w:val="%2."/>
      <w:lvlJc w:val="left"/>
      <w:pPr>
        <w:ind w:left="1440" w:hanging="360"/>
      </w:pPr>
    </w:lvl>
    <w:lvl w:ilvl="2" w:tplc="BA32B0CA">
      <w:start w:val="1"/>
      <w:numFmt w:val="lowerRoman"/>
      <w:lvlText w:val="%3."/>
      <w:lvlJc w:val="right"/>
      <w:pPr>
        <w:ind w:left="2160" w:hanging="180"/>
      </w:pPr>
    </w:lvl>
    <w:lvl w:ilvl="3" w:tplc="DB6C4C72">
      <w:start w:val="1"/>
      <w:numFmt w:val="decimal"/>
      <w:lvlText w:val="%4."/>
      <w:lvlJc w:val="left"/>
      <w:pPr>
        <w:ind w:left="2880" w:hanging="360"/>
      </w:pPr>
    </w:lvl>
    <w:lvl w:ilvl="4" w:tplc="432E9A28">
      <w:start w:val="1"/>
      <w:numFmt w:val="lowerLetter"/>
      <w:lvlText w:val="%5."/>
      <w:lvlJc w:val="left"/>
      <w:pPr>
        <w:ind w:left="3600" w:hanging="360"/>
      </w:pPr>
    </w:lvl>
    <w:lvl w:ilvl="5" w:tplc="680295CE">
      <w:start w:val="1"/>
      <w:numFmt w:val="lowerRoman"/>
      <w:lvlText w:val="%6."/>
      <w:lvlJc w:val="right"/>
      <w:pPr>
        <w:ind w:left="4320" w:hanging="180"/>
      </w:pPr>
    </w:lvl>
    <w:lvl w:ilvl="6" w:tplc="731C5474">
      <w:start w:val="1"/>
      <w:numFmt w:val="decimal"/>
      <w:lvlText w:val="%7."/>
      <w:lvlJc w:val="left"/>
      <w:pPr>
        <w:ind w:left="5040" w:hanging="360"/>
      </w:pPr>
    </w:lvl>
    <w:lvl w:ilvl="7" w:tplc="67A8304C">
      <w:start w:val="1"/>
      <w:numFmt w:val="lowerLetter"/>
      <w:lvlText w:val="%8."/>
      <w:lvlJc w:val="left"/>
      <w:pPr>
        <w:ind w:left="5760" w:hanging="360"/>
      </w:pPr>
    </w:lvl>
    <w:lvl w:ilvl="8" w:tplc="4C96A126">
      <w:start w:val="1"/>
      <w:numFmt w:val="lowerRoman"/>
      <w:lvlText w:val="%9."/>
      <w:lvlJc w:val="right"/>
      <w:pPr>
        <w:ind w:left="6480" w:hanging="180"/>
      </w:pPr>
    </w:lvl>
  </w:abstractNum>
  <w:abstractNum w:abstractNumId="24" w15:restartNumberingAfterBreak="0">
    <w:nsid w:val="713260AF"/>
    <w:multiLevelType w:val="hybridMultilevel"/>
    <w:tmpl w:val="DAFA4704"/>
    <w:lvl w:ilvl="0" w:tplc="BDA4AF18">
      <w:start w:val="1"/>
      <w:numFmt w:val="bullet"/>
      <w:lvlText w:val=""/>
      <w:lvlJc w:val="left"/>
      <w:pPr>
        <w:ind w:left="720" w:hanging="360"/>
      </w:pPr>
      <w:rPr>
        <w:rFonts w:ascii="Symbol" w:hAnsi="Symbol" w:hint="default"/>
      </w:rPr>
    </w:lvl>
    <w:lvl w:ilvl="1" w:tplc="9FDE7500">
      <w:start w:val="1"/>
      <w:numFmt w:val="bullet"/>
      <w:lvlText w:val="o"/>
      <w:lvlJc w:val="left"/>
      <w:pPr>
        <w:ind w:left="1440" w:hanging="360"/>
      </w:pPr>
      <w:rPr>
        <w:rFonts w:ascii="Courier New" w:hAnsi="Courier New" w:hint="default"/>
      </w:rPr>
    </w:lvl>
    <w:lvl w:ilvl="2" w:tplc="18281808">
      <w:start w:val="1"/>
      <w:numFmt w:val="bullet"/>
      <w:lvlText w:val=""/>
      <w:lvlJc w:val="left"/>
      <w:pPr>
        <w:ind w:left="2160" w:hanging="360"/>
      </w:pPr>
      <w:rPr>
        <w:rFonts w:ascii="Wingdings" w:hAnsi="Wingdings" w:hint="default"/>
      </w:rPr>
    </w:lvl>
    <w:lvl w:ilvl="3" w:tplc="286E6D38">
      <w:start w:val="1"/>
      <w:numFmt w:val="bullet"/>
      <w:lvlText w:val=""/>
      <w:lvlJc w:val="left"/>
      <w:pPr>
        <w:ind w:left="2880" w:hanging="360"/>
      </w:pPr>
      <w:rPr>
        <w:rFonts w:ascii="Symbol" w:hAnsi="Symbol" w:hint="default"/>
      </w:rPr>
    </w:lvl>
    <w:lvl w:ilvl="4" w:tplc="816C88A2">
      <w:start w:val="1"/>
      <w:numFmt w:val="bullet"/>
      <w:lvlText w:val="o"/>
      <w:lvlJc w:val="left"/>
      <w:pPr>
        <w:ind w:left="3600" w:hanging="360"/>
      </w:pPr>
      <w:rPr>
        <w:rFonts w:ascii="Courier New" w:hAnsi="Courier New" w:hint="default"/>
      </w:rPr>
    </w:lvl>
    <w:lvl w:ilvl="5" w:tplc="27DEB724">
      <w:start w:val="1"/>
      <w:numFmt w:val="bullet"/>
      <w:lvlText w:val=""/>
      <w:lvlJc w:val="left"/>
      <w:pPr>
        <w:ind w:left="4320" w:hanging="360"/>
      </w:pPr>
      <w:rPr>
        <w:rFonts w:ascii="Wingdings" w:hAnsi="Wingdings" w:hint="default"/>
      </w:rPr>
    </w:lvl>
    <w:lvl w:ilvl="6" w:tplc="5538A21E">
      <w:start w:val="1"/>
      <w:numFmt w:val="bullet"/>
      <w:lvlText w:val=""/>
      <w:lvlJc w:val="left"/>
      <w:pPr>
        <w:ind w:left="5040" w:hanging="360"/>
      </w:pPr>
      <w:rPr>
        <w:rFonts w:ascii="Symbol" w:hAnsi="Symbol" w:hint="default"/>
      </w:rPr>
    </w:lvl>
    <w:lvl w:ilvl="7" w:tplc="EA08B8BC">
      <w:start w:val="1"/>
      <w:numFmt w:val="bullet"/>
      <w:lvlText w:val="o"/>
      <w:lvlJc w:val="left"/>
      <w:pPr>
        <w:ind w:left="5760" w:hanging="360"/>
      </w:pPr>
      <w:rPr>
        <w:rFonts w:ascii="Courier New" w:hAnsi="Courier New" w:hint="default"/>
      </w:rPr>
    </w:lvl>
    <w:lvl w:ilvl="8" w:tplc="7910E930">
      <w:start w:val="1"/>
      <w:numFmt w:val="bullet"/>
      <w:lvlText w:val=""/>
      <w:lvlJc w:val="left"/>
      <w:pPr>
        <w:ind w:left="6480" w:hanging="360"/>
      </w:pPr>
      <w:rPr>
        <w:rFonts w:ascii="Wingdings" w:hAnsi="Wingdings" w:hint="default"/>
      </w:rPr>
    </w:lvl>
  </w:abstractNum>
  <w:abstractNum w:abstractNumId="25" w15:restartNumberingAfterBreak="0">
    <w:nsid w:val="72335C05"/>
    <w:multiLevelType w:val="hybridMultilevel"/>
    <w:tmpl w:val="D0FAC838"/>
    <w:lvl w:ilvl="0" w:tplc="6056341E">
      <w:start w:val="12"/>
      <w:numFmt w:val="bullet"/>
      <w:lvlText w:val="-"/>
      <w:lvlJc w:val="left"/>
      <w:pPr>
        <w:ind w:left="720" w:hanging="360"/>
      </w:pPr>
      <w:rPr>
        <w:rFonts w:ascii="Calibri Light" w:eastAsia="Calibri" w:hAnsi="Calibri Light" w:cs="Calibri Light"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26" w15:restartNumberingAfterBreak="0">
    <w:nsid w:val="79E755CE"/>
    <w:multiLevelType w:val="hybridMultilevel"/>
    <w:tmpl w:val="FB80F11E"/>
    <w:lvl w:ilvl="0" w:tplc="8EC82C1C">
      <w:start w:val="1"/>
      <w:numFmt w:val="bullet"/>
      <w:lvlText w:val=""/>
      <w:lvlJc w:val="left"/>
      <w:pPr>
        <w:ind w:left="720" w:hanging="360"/>
      </w:pPr>
      <w:rPr>
        <w:rFonts w:ascii="Symbol" w:hAnsi="Symbol" w:hint="default"/>
      </w:rPr>
    </w:lvl>
    <w:lvl w:ilvl="1" w:tplc="9A7299BC">
      <w:start w:val="1"/>
      <w:numFmt w:val="bullet"/>
      <w:lvlText w:val="o"/>
      <w:lvlJc w:val="left"/>
      <w:pPr>
        <w:ind w:left="1440" w:hanging="360"/>
      </w:pPr>
      <w:rPr>
        <w:rFonts w:ascii="Courier New" w:hAnsi="Courier New" w:hint="default"/>
      </w:rPr>
    </w:lvl>
    <w:lvl w:ilvl="2" w:tplc="4CB06F10">
      <w:start w:val="1"/>
      <w:numFmt w:val="bullet"/>
      <w:lvlText w:val=""/>
      <w:lvlJc w:val="left"/>
      <w:pPr>
        <w:ind w:left="2160" w:hanging="360"/>
      </w:pPr>
      <w:rPr>
        <w:rFonts w:ascii="Wingdings" w:hAnsi="Wingdings" w:hint="default"/>
      </w:rPr>
    </w:lvl>
    <w:lvl w:ilvl="3" w:tplc="35D0DD9E">
      <w:start w:val="1"/>
      <w:numFmt w:val="bullet"/>
      <w:lvlText w:val=""/>
      <w:lvlJc w:val="left"/>
      <w:pPr>
        <w:ind w:left="2880" w:hanging="360"/>
      </w:pPr>
      <w:rPr>
        <w:rFonts w:ascii="Symbol" w:hAnsi="Symbol" w:hint="default"/>
      </w:rPr>
    </w:lvl>
    <w:lvl w:ilvl="4" w:tplc="7988C786">
      <w:start w:val="1"/>
      <w:numFmt w:val="bullet"/>
      <w:lvlText w:val="o"/>
      <w:lvlJc w:val="left"/>
      <w:pPr>
        <w:ind w:left="3600" w:hanging="360"/>
      </w:pPr>
      <w:rPr>
        <w:rFonts w:ascii="Courier New" w:hAnsi="Courier New" w:hint="default"/>
      </w:rPr>
    </w:lvl>
    <w:lvl w:ilvl="5" w:tplc="D6B685AC">
      <w:start w:val="1"/>
      <w:numFmt w:val="bullet"/>
      <w:lvlText w:val=""/>
      <w:lvlJc w:val="left"/>
      <w:pPr>
        <w:ind w:left="4320" w:hanging="360"/>
      </w:pPr>
      <w:rPr>
        <w:rFonts w:ascii="Wingdings" w:hAnsi="Wingdings" w:hint="default"/>
      </w:rPr>
    </w:lvl>
    <w:lvl w:ilvl="6" w:tplc="8A72D3A4">
      <w:start w:val="1"/>
      <w:numFmt w:val="bullet"/>
      <w:lvlText w:val=""/>
      <w:lvlJc w:val="left"/>
      <w:pPr>
        <w:ind w:left="5040" w:hanging="360"/>
      </w:pPr>
      <w:rPr>
        <w:rFonts w:ascii="Symbol" w:hAnsi="Symbol" w:hint="default"/>
      </w:rPr>
    </w:lvl>
    <w:lvl w:ilvl="7" w:tplc="C22483FE">
      <w:start w:val="1"/>
      <w:numFmt w:val="bullet"/>
      <w:lvlText w:val="o"/>
      <w:lvlJc w:val="left"/>
      <w:pPr>
        <w:ind w:left="5760" w:hanging="360"/>
      </w:pPr>
      <w:rPr>
        <w:rFonts w:ascii="Courier New" w:hAnsi="Courier New" w:hint="default"/>
      </w:rPr>
    </w:lvl>
    <w:lvl w:ilvl="8" w:tplc="36E43522">
      <w:start w:val="1"/>
      <w:numFmt w:val="bullet"/>
      <w:lvlText w:val=""/>
      <w:lvlJc w:val="left"/>
      <w:pPr>
        <w:ind w:left="6480" w:hanging="360"/>
      </w:pPr>
      <w:rPr>
        <w:rFonts w:ascii="Wingdings" w:hAnsi="Wingdings" w:hint="default"/>
      </w:rPr>
    </w:lvl>
  </w:abstractNum>
  <w:num w:numId="1" w16cid:durableId="1704942166">
    <w:abstractNumId w:val="23"/>
  </w:num>
  <w:num w:numId="2" w16cid:durableId="1015570485">
    <w:abstractNumId w:val="20"/>
  </w:num>
  <w:num w:numId="3" w16cid:durableId="721976366">
    <w:abstractNumId w:val="17"/>
  </w:num>
  <w:num w:numId="4" w16cid:durableId="597716305">
    <w:abstractNumId w:val="5"/>
  </w:num>
  <w:num w:numId="5" w16cid:durableId="1884174241">
    <w:abstractNumId w:val="18"/>
  </w:num>
  <w:num w:numId="6" w16cid:durableId="223835612">
    <w:abstractNumId w:val="15"/>
  </w:num>
  <w:num w:numId="7" w16cid:durableId="1823888174">
    <w:abstractNumId w:val="12"/>
  </w:num>
  <w:num w:numId="8" w16cid:durableId="1429351860">
    <w:abstractNumId w:val="4"/>
  </w:num>
  <w:num w:numId="9" w16cid:durableId="1926645390">
    <w:abstractNumId w:val="24"/>
  </w:num>
  <w:num w:numId="10" w16cid:durableId="1477599988">
    <w:abstractNumId w:val="9"/>
  </w:num>
  <w:num w:numId="11" w16cid:durableId="1093627078">
    <w:abstractNumId w:val="0"/>
  </w:num>
  <w:num w:numId="12" w16cid:durableId="315841321">
    <w:abstractNumId w:val="6"/>
  </w:num>
  <w:num w:numId="13" w16cid:durableId="631206500">
    <w:abstractNumId w:val="22"/>
  </w:num>
  <w:num w:numId="14" w16cid:durableId="1716150008">
    <w:abstractNumId w:val="19"/>
  </w:num>
  <w:num w:numId="15" w16cid:durableId="2059157935">
    <w:abstractNumId w:val="1"/>
  </w:num>
  <w:num w:numId="16" w16cid:durableId="626275336">
    <w:abstractNumId w:val="14"/>
  </w:num>
  <w:num w:numId="17" w16cid:durableId="2018967938">
    <w:abstractNumId w:val="7"/>
  </w:num>
  <w:num w:numId="18" w16cid:durableId="1451703248">
    <w:abstractNumId w:val="13"/>
  </w:num>
  <w:num w:numId="19" w16cid:durableId="1167670147">
    <w:abstractNumId w:val="21"/>
  </w:num>
  <w:num w:numId="20" w16cid:durableId="145367134">
    <w:abstractNumId w:val="10"/>
  </w:num>
  <w:num w:numId="21" w16cid:durableId="128939083">
    <w:abstractNumId w:val="26"/>
  </w:num>
  <w:num w:numId="22" w16cid:durableId="1140071291">
    <w:abstractNumId w:val="25"/>
  </w:num>
  <w:num w:numId="23" w16cid:durableId="271673287">
    <w:abstractNumId w:val="3"/>
  </w:num>
  <w:num w:numId="24" w16cid:durableId="74669296">
    <w:abstractNumId w:val="11"/>
  </w:num>
  <w:num w:numId="25" w16cid:durableId="424426279">
    <w:abstractNumId w:val="2"/>
  </w:num>
  <w:num w:numId="26" w16cid:durableId="1477066237">
    <w:abstractNumId w:val="16"/>
  </w:num>
  <w:num w:numId="27" w16cid:durableId="1583177187">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gritte Olivier">
    <w15:presenceInfo w15:providerId="AD" w15:userId="S::Olivier.Magritte@minsoc.fed.be::4c421028-65f4-458a-85c3-a0517b8abf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61D"/>
    <w:rsid w:val="00041C50"/>
    <w:rsid w:val="00042E71"/>
    <w:rsid w:val="000645E9"/>
    <w:rsid w:val="000718EA"/>
    <w:rsid w:val="000747C0"/>
    <w:rsid w:val="000E077C"/>
    <w:rsid w:val="00101690"/>
    <w:rsid w:val="00166ACA"/>
    <w:rsid w:val="001B556C"/>
    <w:rsid w:val="001D2D7A"/>
    <w:rsid w:val="001E7CAC"/>
    <w:rsid w:val="00201AE4"/>
    <w:rsid w:val="00217809"/>
    <w:rsid w:val="00270A39"/>
    <w:rsid w:val="002E761D"/>
    <w:rsid w:val="002F1F8D"/>
    <w:rsid w:val="002F416B"/>
    <w:rsid w:val="0035539C"/>
    <w:rsid w:val="003B0D47"/>
    <w:rsid w:val="003C2A1A"/>
    <w:rsid w:val="003D6D85"/>
    <w:rsid w:val="004500B5"/>
    <w:rsid w:val="00484066"/>
    <w:rsid w:val="00492952"/>
    <w:rsid w:val="004D3E50"/>
    <w:rsid w:val="005839C5"/>
    <w:rsid w:val="005A2E08"/>
    <w:rsid w:val="005E63D3"/>
    <w:rsid w:val="005F509D"/>
    <w:rsid w:val="0062459D"/>
    <w:rsid w:val="00677431"/>
    <w:rsid w:val="00695CEC"/>
    <w:rsid w:val="006D4AB6"/>
    <w:rsid w:val="0070673D"/>
    <w:rsid w:val="0074773C"/>
    <w:rsid w:val="00793DC1"/>
    <w:rsid w:val="007D3737"/>
    <w:rsid w:val="007D766D"/>
    <w:rsid w:val="00835DFA"/>
    <w:rsid w:val="0087656E"/>
    <w:rsid w:val="008C4146"/>
    <w:rsid w:val="00926504"/>
    <w:rsid w:val="009A375E"/>
    <w:rsid w:val="009E1D23"/>
    <w:rsid w:val="009F060D"/>
    <w:rsid w:val="00A14831"/>
    <w:rsid w:val="00A15C77"/>
    <w:rsid w:val="00A24932"/>
    <w:rsid w:val="00AF0A9E"/>
    <w:rsid w:val="00B36FE3"/>
    <w:rsid w:val="00B663D2"/>
    <w:rsid w:val="00BA389C"/>
    <w:rsid w:val="00C04729"/>
    <w:rsid w:val="00C373A6"/>
    <w:rsid w:val="00C737AB"/>
    <w:rsid w:val="00C81B83"/>
    <w:rsid w:val="00C97BB9"/>
    <w:rsid w:val="00CB4C1B"/>
    <w:rsid w:val="00DF5886"/>
    <w:rsid w:val="00E050FD"/>
    <w:rsid w:val="00E2524A"/>
    <w:rsid w:val="00EB0E24"/>
    <w:rsid w:val="00EC5A0E"/>
    <w:rsid w:val="00F3653B"/>
    <w:rsid w:val="00FB7A12"/>
    <w:rsid w:val="00FC2561"/>
    <w:rsid w:val="00FF2E29"/>
    <w:rsid w:val="00FF51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6F38D"/>
  <w15:chartTrackingRefBased/>
  <w15:docId w15:val="{B84BF97E-7E93-455B-AF80-7B5E1CB9D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761D"/>
  </w:style>
  <w:style w:type="paragraph" w:styleId="Titre3">
    <w:name w:val="heading 3"/>
    <w:basedOn w:val="Normal"/>
    <w:next w:val="Normal"/>
    <w:link w:val="Titre3Car"/>
    <w:uiPriority w:val="9"/>
    <w:unhideWhenUsed/>
    <w:qFormat/>
    <w:rsid w:val="00793DC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5">
    <w:name w:val="heading 5"/>
    <w:basedOn w:val="Normal"/>
    <w:next w:val="Normal"/>
    <w:link w:val="Titre5Car"/>
    <w:uiPriority w:val="9"/>
    <w:semiHidden/>
    <w:unhideWhenUsed/>
    <w:qFormat/>
    <w:rsid w:val="00C97BB9"/>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2E76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gleTxtG">
    <w:name w:val="_ Single Txt_G"/>
    <w:basedOn w:val="Normal"/>
    <w:link w:val="SingleTxtGChar"/>
    <w:qFormat/>
    <w:rsid w:val="002E761D"/>
    <w:pPr>
      <w:suppressAutoHyphens/>
      <w:kinsoku w:val="0"/>
      <w:overflowPunct w:val="0"/>
      <w:autoSpaceDE w:val="0"/>
      <w:autoSpaceDN w:val="0"/>
      <w:adjustRightInd w:val="0"/>
      <w:snapToGrid w:val="0"/>
      <w:spacing w:after="120" w:line="240" w:lineRule="atLeast"/>
      <w:ind w:left="1134" w:right="1134"/>
      <w:jc w:val="both"/>
    </w:pPr>
    <w:rPr>
      <w:rFonts w:ascii="Times New Roman" w:hAnsi="Times New Roman" w:cs="Times New Roman"/>
      <w:sz w:val="20"/>
      <w:szCs w:val="20"/>
      <w:lang w:val="fr-CH"/>
    </w:rPr>
  </w:style>
  <w:style w:type="character" w:customStyle="1" w:styleId="SingleTxtGChar">
    <w:name w:val="_ Single Txt_G Char"/>
    <w:link w:val="SingleTxtG"/>
    <w:locked/>
    <w:rsid w:val="002E761D"/>
    <w:rPr>
      <w:rFonts w:ascii="Times New Roman" w:hAnsi="Times New Roman" w:cs="Times New Roman"/>
      <w:sz w:val="20"/>
      <w:szCs w:val="20"/>
      <w:lang w:val="fr-CH"/>
    </w:rPr>
  </w:style>
  <w:style w:type="character" w:styleId="Lienhypertexte">
    <w:name w:val="Hyperlink"/>
    <w:basedOn w:val="Policepardfaut"/>
    <w:uiPriority w:val="99"/>
    <w:unhideWhenUsed/>
    <w:rsid w:val="002E761D"/>
    <w:rPr>
      <w:color w:val="0563C1" w:themeColor="hyperlink"/>
      <w:u w:val="single"/>
    </w:rPr>
  </w:style>
  <w:style w:type="paragraph" w:styleId="Notedebasdepage">
    <w:name w:val="footnote text"/>
    <w:basedOn w:val="Normal"/>
    <w:link w:val="NotedebasdepageCar"/>
    <w:uiPriority w:val="99"/>
    <w:semiHidden/>
    <w:unhideWhenUsed/>
    <w:rsid w:val="002E761D"/>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2E761D"/>
    <w:rPr>
      <w:sz w:val="20"/>
      <w:szCs w:val="20"/>
    </w:rPr>
  </w:style>
  <w:style w:type="character" w:styleId="Appelnotedebasdep">
    <w:name w:val="footnote reference"/>
    <w:basedOn w:val="Policepardfaut"/>
    <w:uiPriority w:val="99"/>
    <w:semiHidden/>
    <w:unhideWhenUsed/>
    <w:rsid w:val="002E761D"/>
    <w:rPr>
      <w:vertAlign w:val="superscript"/>
    </w:rPr>
  </w:style>
  <w:style w:type="paragraph" w:styleId="Paragraphedeliste">
    <w:name w:val="List Paragraph"/>
    <w:aliases w:val="Lijstalinea §,tiret2"/>
    <w:basedOn w:val="Normal"/>
    <w:link w:val="ParagraphedelisteCar"/>
    <w:uiPriority w:val="34"/>
    <w:qFormat/>
    <w:rsid w:val="00C737AB"/>
    <w:pPr>
      <w:ind w:left="720"/>
      <w:contextualSpacing/>
    </w:pPr>
  </w:style>
  <w:style w:type="character" w:customStyle="1" w:styleId="Titre3Car">
    <w:name w:val="Titre 3 Car"/>
    <w:basedOn w:val="Policepardfaut"/>
    <w:link w:val="Titre3"/>
    <w:uiPriority w:val="9"/>
    <w:rsid w:val="00793DC1"/>
    <w:rPr>
      <w:rFonts w:asciiTheme="majorHAnsi" w:eastAsiaTheme="majorEastAsia" w:hAnsiTheme="majorHAnsi" w:cstheme="majorBidi"/>
      <w:color w:val="1F3763" w:themeColor="accent1" w:themeShade="7F"/>
      <w:sz w:val="24"/>
      <w:szCs w:val="24"/>
    </w:rPr>
  </w:style>
  <w:style w:type="paragraph" w:styleId="En-tte">
    <w:name w:val="header"/>
    <w:basedOn w:val="Normal"/>
    <w:link w:val="En-tteCar"/>
    <w:uiPriority w:val="99"/>
    <w:unhideWhenUsed/>
    <w:rsid w:val="000718EA"/>
    <w:pPr>
      <w:tabs>
        <w:tab w:val="center" w:pos="4703"/>
        <w:tab w:val="right" w:pos="9406"/>
      </w:tabs>
      <w:spacing w:after="0" w:line="240" w:lineRule="auto"/>
    </w:pPr>
  </w:style>
  <w:style w:type="character" w:customStyle="1" w:styleId="En-tteCar">
    <w:name w:val="En-tête Car"/>
    <w:basedOn w:val="Policepardfaut"/>
    <w:link w:val="En-tte"/>
    <w:uiPriority w:val="99"/>
    <w:rsid w:val="000718EA"/>
  </w:style>
  <w:style w:type="paragraph" w:styleId="Pieddepage">
    <w:name w:val="footer"/>
    <w:basedOn w:val="Normal"/>
    <w:link w:val="PieddepageCar"/>
    <w:uiPriority w:val="99"/>
    <w:unhideWhenUsed/>
    <w:rsid w:val="000718EA"/>
    <w:pPr>
      <w:tabs>
        <w:tab w:val="center" w:pos="4703"/>
        <w:tab w:val="right" w:pos="9406"/>
      </w:tabs>
      <w:spacing w:after="0" w:line="240" w:lineRule="auto"/>
    </w:pPr>
  </w:style>
  <w:style w:type="character" w:customStyle="1" w:styleId="PieddepageCar">
    <w:name w:val="Pied de page Car"/>
    <w:basedOn w:val="Policepardfaut"/>
    <w:link w:val="Pieddepage"/>
    <w:uiPriority w:val="99"/>
    <w:rsid w:val="000718EA"/>
  </w:style>
  <w:style w:type="paragraph" w:styleId="Textedebulles">
    <w:name w:val="Balloon Text"/>
    <w:basedOn w:val="Normal"/>
    <w:link w:val="TextedebullesCar"/>
    <w:uiPriority w:val="99"/>
    <w:semiHidden/>
    <w:unhideWhenUsed/>
    <w:rsid w:val="00B663D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663D2"/>
    <w:rPr>
      <w:rFonts w:ascii="Segoe UI" w:hAnsi="Segoe UI" w:cs="Segoe UI"/>
      <w:sz w:val="18"/>
      <w:szCs w:val="18"/>
    </w:rPr>
  </w:style>
  <w:style w:type="paragraph" w:styleId="Commentaire">
    <w:name w:val="annotation text"/>
    <w:basedOn w:val="Normal"/>
    <w:link w:val="CommentaireCar"/>
    <w:uiPriority w:val="99"/>
    <w:unhideWhenUsed/>
    <w:rsid w:val="00B663D2"/>
    <w:pPr>
      <w:spacing w:line="240" w:lineRule="auto"/>
    </w:pPr>
    <w:rPr>
      <w:sz w:val="20"/>
      <w:szCs w:val="20"/>
    </w:rPr>
  </w:style>
  <w:style w:type="character" w:customStyle="1" w:styleId="CommentaireCar">
    <w:name w:val="Commentaire Car"/>
    <w:basedOn w:val="Policepardfaut"/>
    <w:link w:val="Commentaire"/>
    <w:uiPriority w:val="99"/>
    <w:rsid w:val="00B663D2"/>
    <w:rPr>
      <w:sz w:val="20"/>
      <w:szCs w:val="20"/>
    </w:rPr>
  </w:style>
  <w:style w:type="character" w:styleId="Mentionnonrsolue">
    <w:name w:val="Unresolved Mention"/>
    <w:basedOn w:val="Policepardfaut"/>
    <w:uiPriority w:val="99"/>
    <w:unhideWhenUsed/>
    <w:rsid w:val="004500B5"/>
    <w:rPr>
      <w:color w:val="605E5C"/>
      <w:shd w:val="clear" w:color="auto" w:fill="E1DFDD"/>
    </w:rPr>
  </w:style>
  <w:style w:type="character" w:styleId="Marquedecommentaire">
    <w:name w:val="annotation reference"/>
    <w:basedOn w:val="Policepardfaut"/>
    <w:uiPriority w:val="99"/>
    <w:semiHidden/>
    <w:unhideWhenUsed/>
    <w:rsid w:val="00FC2561"/>
    <w:rPr>
      <w:sz w:val="16"/>
      <w:szCs w:val="16"/>
    </w:rPr>
  </w:style>
  <w:style w:type="paragraph" w:styleId="Objetducommentaire">
    <w:name w:val="annotation subject"/>
    <w:basedOn w:val="Commentaire"/>
    <w:next w:val="Commentaire"/>
    <w:link w:val="ObjetducommentaireCar"/>
    <w:unhideWhenUsed/>
    <w:rsid w:val="009A375E"/>
    <w:rPr>
      <w:b/>
      <w:bCs/>
    </w:rPr>
  </w:style>
  <w:style w:type="character" w:customStyle="1" w:styleId="ObjetducommentaireCar">
    <w:name w:val="Objet du commentaire Car"/>
    <w:basedOn w:val="CommentaireCar"/>
    <w:link w:val="Objetducommentaire"/>
    <w:rsid w:val="009A375E"/>
    <w:rPr>
      <w:b/>
      <w:bCs/>
      <w:sz w:val="20"/>
      <w:szCs w:val="20"/>
    </w:rPr>
  </w:style>
  <w:style w:type="character" w:customStyle="1" w:styleId="ParagraphedelisteCar">
    <w:name w:val="Paragraphe de liste Car"/>
    <w:aliases w:val="Lijstalinea § Car,tiret2 Car"/>
    <w:basedOn w:val="Policepardfaut"/>
    <w:link w:val="Paragraphedeliste"/>
    <w:uiPriority w:val="34"/>
    <w:qFormat/>
    <w:locked/>
    <w:rsid w:val="00E2524A"/>
  </w:style>
  <w:style w:type="character" w:customStyle="1" w:styleId="Titre5Car">
    <w:name w:val="Titre 5 Car"/>
    <w:basedOn w:val="Policepardfaut"/>
    <w:link w:val="Titre5"/>
    <w:uiPriority w:val="9"/>
    <w:semiHidden/>
    <w:rsid w:val="00C97BB9"/>
    <w:rPr>
      <w:rFonts w:asciiTheme="majorHAnsi" w:eastAsiaTheme="majorEastAsia" w:hAnsiTheme="majorHAnsi" w:cstheme="majorBidi"/>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6651038">
      <w:bodyDiv w:val="1"/>
      <w:marLeft w:val="0"/>
      <w:marRight w:val="0"/>
      <w:marTop w:val="0"/>
      <w:marBottom w:val="0"/>
      <w:divBdr>
        <w:top w:val="none" w:sz="0" w:space="0" w:color="auto"/>
        <w:left w:val="none" w:sz="0" w:space="0" w:color="auto"/>
        <w:bottom w:val="none" w:sz="0" w:space="0" w:color="auto"/>
        <w:right w:val="none" w:sz="0" w:space="0" w:color="auto"/>
      </w:divBdr>
    </w:div>
    <w:div w:id="1689287391">
      <w:bodyDiv w:val="1"/>
      <w:marLeft w:val="0"/>
      <w:marRight w:val="0"/>
      <w:marTop w:val="0"/>
      <w:marBottom w:val="0"/>
      <w:divBdr>
        <w:top w:val="none" w:sz="0" w:space="0" w:color="auto"/>
        <w:left w:val="none" w:sz="0" w:space="0" w:color="auto"/>
        <w:bottom w:val="none" w:sz="0" w:space="0" w:color="auto"/>
        <w:right w:val="none" w:sz="0" w:space="0" w:color="auto"/>
      </w:divBdr>
    </w:div>
    <w:div w:id="1810779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bosa.belgium.be/nl/themas/werken-bij-de-overheid/over-de-federale-overheid/administratieve-vereenvoudiging" TargetMode="External"/></Relationships>
</file>

<file path=word/_rels/document.xml.rels><?xml version="1.0" encoding="UTF-8" standalone="yes"?>
<Relationships xmlns="http://schemas.openxmlformats.org/package/2006/relationships"><Relationship Id="rId8" Type="http://schemas.openxmlformats.org/officeDocument/2006/relationships/hyperlink" Target="https://www.unia.be/files/Documenten/Publicaties_docs/Rapport_droit_de_vote_2020.pdf" TargetMode="External"/><Relationship Id="rId13" Type="http://schemas.openxmlformats.org/officeDocument/2006/relationships/hyperlink" Target="https://www.unia.be/files/Documenten/Publicaties_docs/Rapport_droit_de_vote_2020.pdf" TargetMode="External"/><Relationship Id="rId18" Type="http://schemas.openxmlformats.org/officeDocument/2006/relationships/hyperlink" Target="https://docstore.ohchr.org/SelfServices/FilesHandler.ashx?enc=6QkG1d%2FPPRiCAqhKb7yhsjjHe7ia4QapdfXcn9RXjWF5L2aLDcIooCQb%2F2elC3zLtVzxOxJrzCdl8U%2FXf7TXmgq7x3%2BcpvpT369VZucF7gxiH4k7zcPOO8WHc5DDpsZI" TargetMode="Externa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hyperlink" Target="https://ph.belgium.be/fr/avis/avis-2023-03.html" TargetMode="External"/><Relationship Id="rId7" Type="http://schemas.openxmlformats.org/officeDocument/2006/relationships/endnotes" Target="endnotes.xml"/><Relationship Id="rId12" Type="http://schemas.openxmlformats.org/officeDocument/2006/relationships/hyperlink" Target="https://ph.belgium.be/fr/avis/avis-2023-03.html" TargetMode="External"/><Relationship Id="rId17" Type="http://schemas.openxmlformats.org/officeDocument/2006/relationships/hyperlink" Target="https://ph.belgium.be/fr/avis/avis-2023-03.html" TargetMode="Externa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s://www.unia.be/files/Documenten/Publicaties_docs/Rapport_droit_de_vote_2020.pdf" TargetMode="External"/><Relationship Id="rId20" Type="http://schemas.openxmlformats.org/officeDocument/2006/relationships/hyperlink" Target="https://ph.belgium.be/fr/avis/avis-2023-03.html"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ia.be/files/Documenten/Publicaties_docs/Rapport_droit_de_vote_2020.pdf" TargetMode="External"/><Relationship Id="rId24"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hyperlink" Target="https://www.unia.be/files/Documenten/Publicaties_docs/Rapport_droit_de_vote_2020.pdf" TargetMode="External"/><Relationship Id="rId23" Type="http://schemas.openxmlformats.org/officeDocument/2006/relationships/comments" Target="comments.xml"/><Relationship Id="rId28" Type="http://schemas.openxmlformats.org/officeDocument/2006/relationships/fontTable" Target="fontTable.xml"/><Relationship Id="rId10" Type="http://schemas.openxmlformats.org/officeDocument/2006/relationships/hyperlink" Target="https://cawab.be/Evaluation-de-l-accessibilite-des-elections-2018.html" TargetMode="External"/><Relationship Id="rId19" Type="http://schemas.openxmlformats.org/officeDocument/2006/relationships/hyperlink" Target="https://ph.belgium.be/fr/avis/avis-2023-03.html" TargetMode="External"/><Relationship Id="rId4" Type="http://schemas.openxmlformats.org/officeDocument/2006/relationships/settings" Target="settings.xml"/><Relationship Id="rId9" Type="http://schemas.openxmlformats.org/officeDocument/2006/relationships/hyperlink" Target="https://www.cawab.be/Voter-en-toute-autonomie-Pas-encore-acquis-pour-tout-le-monde.html" TargetMode="External"/><Relationship Id="rId14" Type="http://schemas.openxmlformats.org/officeDocument/2006/relationships/hyperlink" Target="https://www.unia.be/files/Documenten/Publicaties_docs/Rapport_droit_de_vote_2020.pdf" TargetMode="External"/><Relationship Id="rId22" Type="http://schemas.openxmlformats.org/officeDocument/2006/relationships/hyperlink" Target="https://ph.belgium.be/fr/avis/avis-2023-03.html" TargetMode="External"/><Relationship Id="rId27" Type="http://schemas.openxmlformats.org/officeDocument/2006/relationships/hyperlink" Target="https://plus.lesoir.be/303397/article/2020-05-30/handicaps-et-mesures-sanitaires-comment-couvrir-des-besoins-invisibles" TargetMode="Externa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simplification.be/content/comite-d-analyse-d-impact-cai" TargetMode="External"/><Relationship Id="rId2" Type="http://schemas.openxmlformats.org/officeDocument/2006/relationships/hyperlink" Target="http://www.csj.be/sites/default/files/press_publications/rapport-audit-des-administrations.pdf" TargetMode="External"/><Relationship Id="rId1" Type="http://schemas.openxmlformats.org/officeDocument/2006/relationships/hyperlink" Target="http://fondation-portray.be/images/pdf/portray-requete-administration-mars-2016-modele-a-completer.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DB9848-B4D8-4117-ADFD-B2179B813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2714</Words>
  <Characters>15471</Characters>
  <Application>Microsoft Office Word</Application>
  <DocSecurity>0</DocSecurity>
  <Lines>128</Lines>
  <Paragraphs>36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Berlanger Marjorie</dc:creator>
  <cp:keywords/>
  <dc:description/>
  <cp:lastModifiedBy>Magritte Olivier</cp:lastModifiedBy>
  <cp:revision>4</cp:revision>
  <dcterms:created xsi:type="dcterms:W3CDTF">2023-06-01T17:24:00Z</dcterms:created>
  <dcterms:modified xsi:type="dcterms:W3CDTF">2023-11-05T17:33:00Z</dcterms:modified>
</cp:coreProperties>
</file>