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55"/>
      </w:tblGrid>
      <w:tr w:rsidR="00235872" w:rsidRPr="009057E4" w14:paraId="16553BEB" w14:textId="77777777" w:rsidTr="00FE335E">
        <w:tc>
          <w:tcPr>
            <w:tcW w:w="4155" w:type="dxa"/>
            <w:shd w:val="clear" w:color="auto" w:fill="auto"/>
          </w:tcPr>
          <w:p w14:paraId="3C976046" w14:textId="77777777" w:rsidR="00235872" w:rsidRPr="009057E4" w:rsidRDefault="00235872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235872" w:rsidRPr="00FE335E" w14:paraId="6F5FA484" w14:textId="77777777" w:rsidTr="00FE335E">
        <w:tc>
          <w:tcPr>
            <w:tcW w:w="4155" w:type="dxa"/>
            <w:shd w:val="clear" w:color="auto" w:fill="auto"/>
          </w:tcPr>
          <w:p w14:paraId="5EE85BB8" w14:textId="6871F35B" w:rsidR="00235872" w:rsidRPr="00FE335E" w:rsidRDefault="00840C9C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00FE335E">
              <w:rPr>
                <w:rFonts w:ascii="Verdana" w:hAnsi="Verdana"/>
                <w:sz w:val="22"/>
                <w:szCs w:val="22"/>
                <w:lang w:val="fr-FR"/>
              </w:rPr>
              <w:t xml:space="preserve">Monsieur </w:t>
            </w:r>
            <w:r w:rsidR="006B10EA" w:rsidRPr="00FE335E">
              <w:rPr>
                <w:rFonts w:ascii="Verdana" w:hAnsi="Verdana"/>
                <w:lang w:val="fr-BE"/>
              </w:rPr>
              <w:t xml:space="preserve"> </w:t>
            </w:r>
            <w:r w:rsidR="006B10EA" w:rsidRPr="00FE335E">
              <w:rPr>
                <w:rFonts w:ascii="Verdana" w:hAnsi="Verdana"/>
                <w:sz w:val="22"/>
                <w:szCs w:val="22"/>
                <w:lang w:val="fr-FR"/>
              </w:rPr>
              <w:t>François De Smet</w:t>
            </w:r>
          </w:p>
          <w:p w14:paraId="27C6EB39" w14:textId="64F370F6" w:rsidR="00840C9C" w:rsidRDefault="00840C9C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00FE335E">
              <w:rPr>
                <w:rFonts w:ascii="Verdana" w:hAnsi="Verdana"/>
                <w:sz w:val="22"/>
                <w:szCs w:val="22"/>
                <w:lang w:val="fr-FR"/>
              </w:rPr>
              <w:t xml:space="preserve">Président </w:t>
            </w:r>
            <w:r w:rsidR="00D955F3" w:rsidRPr="00FE335E">
              <w:rPr>
                <w:rFonts w:ascii="Verdana" w:hAnsi="Verdana"/>
                <w:sz w:val="22"/>
                <w:szCs w:val="22"/>
                <w:lang w:val="fr-FR"/>
              </w:rPr>
              <w:t>Défi</w:t>
            </w:r>
          </w:p>
          <w:p w14:paraId="36223691" w14:textId="6360E990" w:rsidR="00FE335E" w:rsidRDefault="00FE335E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 xml:space="preserve">Monsieur Marc Loewenstein </w:t>
            </w:r>
          </w:p>
          <w:p w14:paraId="691674C4" w14:textId="36D8EBE9" w:rsidR="00FE335E" w:rsidRPr="00FE335E" w:rsidRDefault="00FE335E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>
              <w:rPr>
                <w:rFonts w:ascii="Verdana" w:hAnsi="Verdana"/>
                <w:sz w:val="22"/>
                <w:szCs w:val="22"/>
                <w:lang w:val="fr-FR"/>
              </w:rPr>
              <w:t>Secrétaire Général</w:t>
            </w:r>
          </w:p>
          <w:p w14:paraId="0C5097AC" w14:textId="77777777" w:rsidR="00CD6183" w:rsidRPr="00D41C25" w:rsidRDefault="00CD6183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</w:p>
          <w:p w14:paraId="089E0F90" w14:textId="6A583F86" w:rsidR="00FE335E" w:rsidRPr="00FE335E" w:rsidRDefault="00685465" w:rsidP="00FE335E">
            <w:pPr>
              <w:rPr>
                <w:rFonts w:ascii="Verdana" w:hAnsi="Verdana" w:cs="Calibri"/>
                <w:color w:val="4472C4"/>
                <w:sz w:val="22"/>
                <w:szCs w:val="22"/>
                <w:lang w:val="fr-FR"/>
              </w:rPr>
            </w:pPr>
            <w:hyperlink r:id="rId7" w:history="1">
              <w:r w:rsidR="00FE335E" w:rsidRPr="00FE335E">
                <w:rPr>
                  <w:rStyle w:val="Lienhypertexte"/>
                  <w:rFonts w:ascii="Verdana" w:hAnsi="Verdana" w:cs="Calibri"/>
                  <w:sz w:val="22"/>
                  <w:szCs w:val="22"/>
                  <w:lang w:val="fr-FR"/>
                </w:rPr>
                <w:t>president@defi.eu</w:t>
              </w:r>
            </w:hyperlink>
          </w:p>
          <w:p w14:paraId="519239CA" w14:textId="77777777" w:rsidR="00FE335E" w:rsidRPr="00FE335E" w:rsidRDefault="00FE335E" w:rsidP="00FE335E">
            <w:pPr>
              <w:rPr>
                <w:rFonts w:ascii="Verdana" w:hAnsi="Verdana" w:cs="Calibri"/>
                <w:color w:val="4472C4"/>
                <w:sz w:val="22"/>
                <w:szCs w:val="22"/>
                <w:lang w:val="fr-FR" w:eastAsia="en-US"/>
              </w:rPr>
            </w:pPr>
          </w:p>
          <w:p w14:paraId="625AD0C1" w14:textId="51D2E18F" w:rsidR="00FE335E" w:rsidRPr="00FE335E" w:rsidRDefault="00685465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hyperlink r:id="rId8" w:history="1">
              <w:r w:rsidR="00FE335E" w:rsidRPr="00FE335E">
                <w:rPr>
                  <w:rStyle w:val="Lienhypertexte"/>
                  <w:rFonts w:ascii="Verdana" w:hAnsi="Verdana"/>
                  <w:sz w:val="22"/>
                  <w:szCs w:val="22"/>
                  <w:lang w:val="fr-FR"/>
                </w:rPr>
                <w:t>mloewenstein@defi.eu</w:t>
              </w:r>
            </w:hyperlink>
          </w:p>
          <w:p w14:paraId="13138846" w14:textId="197D0730" w:rsidR="00FE335E" w:rsidRPr="00FE335E" w:rsidRDefault="00FE335E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235872" w:rsidRPr="00FE335E" w14:paraId="18EFE76F" w14:textId="77777777" w:rsidTr="00FE335E">
        <w:tc>
          <w:tcPr>
            <w:tcW w:w="4155" w:type="dxa"/>
            <w:shd w:val="clear" w:color="auto" w:fill="auto"/>
          </w:tcPr>
          <w:p w14:paraId="433759E8" w14:textId="77777777" w:rsidR="00CD6183" w:rsidRPr="00FE335E" w:rsidRDefault="00CD6183" w:rsidP="009057E4">
            <w:pPr>
              <w:rPr>
                <w:rFonts w:ascii="Verdana" w:hAnsi="Verdana"/>
                <w:sz w:val="22"/>
                <w:szCs w:val="22"/>
                <w:lang w:val="fr-FR"/>
              </w:rPr>
            </w:pPr>
          </w:p>
          <w:p w14:paraId="3D810029" w14:textId="77777777" w:rsidR="00235872" w:rsidRPr="00FE335E" w:rsidRDefault="00235872" w:rsidP="009057E4">
            <w:pPr>
              <w:rPr>
                <w:rFonts w:ascii="Verdana" w:hAnsi="Verdana" w:cs="Arial"/>
                <w:noProof/>
                <w:sz w:val="22"/>
                <w:szCs w:val="22"/>
                <w:lang w:val="fr-FR"/>
              </w:rPr>
            </w:pPr>
          </w:p>
        </w:tc>
      </w:tr>
    </w:tbl>
    <w:p w14:paraId="39F3BCF4" w14:textId="4D972CE3" w:rsidR="002145E1" w:rsidRPr="00FE335E" w:rsidRDefault="002145E1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  <w:r w:rsidRPr="00FE335E">
        <w:rPr>
          <w:rFonts w:ascii="Verdana" w:hAnsi="Verdana"/>
          <w:sz w:val="22"/>
          <w:szCs w:val="22"/>
          <w:lang w:val="fr-FR"/>
        </w:rPr>
        <w:t xml:space="preserve">                                                                      </w:t>
      </w:r>
    </w:p>
    <w:p w14:paraId="07330748" w14:textId="77777777" w:rsidR="002145E1" w:rsidRPr="00FE335E" w:rsidRDefault="002145E1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p w14:paraId="54A3FE07" w14:textId="3266D849" w:rsidR="002145E1" w:rsidRPr="00FE335E" w:rsidRDefault="002145E1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  <w:r w:rsidRPr="00FE335E">
        <w:rPr>
          <w:rFonts w:ascii="Verdana" w:hAnsi="Verdana"/>
          <w:sz w:val="22"/>
          <w:szCs w:val="22"/>
          <w:lang w:val="fr-FR"/>
        </w:rPr>
        <w:t xml:space="preserve">                                                                      </w:t>
      </w:r>
    </w:p>
    <w:p w14:paraId="07D10612" w14:textId="77777777" w:rsidR="002145E1" w:rsidRPr="00FE335E" w:rsidRDefault="002145E1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p w14:paraId="29045BBA" w14:textId="77777777" w:rsidR="002145E1" w:rsidRPr="00FE335E" w:rsidRDefault="002145E1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p w14:paraId="54403E18" w14:textId="77777777" w:rsidR="002145E1" w:rsidRDefault="002145E1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p w14:paraId="468E4C30" w14:textId="43A008E1" w:rsidR="00235872" w:rsidRDefault="00D973EB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  <w:r w:rsidRPr="007B251C">
        <w:rPr>
          <w:rFonts w:ascii="Verdana" w:hAnsi="Verdana"/>
          <w:sz w:val="22"/>
          <w:szCs w:val="22"/>
          <w:lang w:val="fr-FR"/>
        </w:rPr>
        <w:br w:type="textWrapping" w:clear="all"/>
      </w:r>
    </w:p>
    <w:p w14:paraId="5C0DB67C" w14:textId="77777777" w:rsidR="0066725E" w:rsidRDefault="0066725E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p w14:paraId="151EA637" w14:textId="77777777" w:rsidR="0066725E" w:rsidRPr="007B251C" w:rsidRDefault="0066725E" w:rsidP="00D973EB">
      <w:pPr>
        <w:ind w:left="3600" w:right="-508"/>
        <w:rPr>
          <w:rFonts w:ascii="Verdana" w:hAnsi="Verdana"/>
          <w:sz w:val="22"/>
          <w:szCs w:val="22"/>
          <w:lang w:val="fr-FR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855"/>
        <w:gridCol w:w="1413"/>
        <w:gridCol w:w="6840"/>
      </w:tblGrid>
      <w:tr w:rsidR="00371AB0" w:rsidRPr="009057E4" w14:paraId="3BB23892" w14:textId="77777777" w:rsidTr="009057E4">
        <w:tc>
          <w:tcPr>
            <w:tcW w:w="2268" w:type="dxa"/>
            <w:gridSpan w:val="2"/>
            <w:shd w:val="clear" w:color="auto" w:fill="auto"/>
            <w:vAlign w:val="center"/>
          </w:tcPr>
          <w:p w14:paraId="53DB466C" w14:textId="77777777" w:rsidR="00371AB0" w:rsidRPr="009057E4" w:rsidRDefault="00371AB0" w:rsidP="009057E4">
            <w:pPr>
              <w:jc w:val="right"/>
              <w:rPr>
                <w:rFonts w:ascii="Verdana" w:hAnsi="Verdana"/>
                <w:sz w:val="18"/>
                <w:szCs w:val="18"/>
                <w:u w:val="single"/>
                <w:lang w:val="fr-FR"/>
              </w:rPr>
            </w:pP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Nos r</w:t>
            </w:r>
            <w:r w:rsidR="00B8599A"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é</w:t>
            </w: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f</w:t>
            </w:r>
            <w:r w:rsidR="00B8599A"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é</w:t>
            </w: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rences :</w:t>
            </w:r>
          </w:p>
        </w:tc>
        <w:tc>
          <w:tcPr>
            <w:tcW w:w="6840" w:type="dxa"/>
            <w:shd w:val="clear" w:color="auto" w:fill="auto"/>
          </w:tcPr>
          <w:p w14:paraId="1E299127" w14:textId="689D57CD" w:rsidR="00371AB0" w:rsidRPr="002A044D" w:rsidRDefault="009A7EC1" w:rsidP="005F276C">
            <w:pPr>
              <w:rPr>
                <w:rFonts w:ascii="Arial" w:hAnsi="Arial" w:cs="Arial"/>
                <w:lang w:val="fr-FR"/>
              </w:rPr>
            </w:pPr>
            <w:r w:rsidRPr="002A044D">
              <w:rPr>
                <w:rFonts w:ascii="Arial" w:hAnsi="Arial" w:cs="Arial"/>
              </w:rPr>
              <w:t xml:space="preserve">2024-élections </w:t>
            </w:r>
            <w:proofErr w:type="spellStart"/>
            <w:r w:rsidRPr="002A044D">
              <w:rPr>
                <w:rFonts w:ascii="Arial" w:hAnsi="Arial" w:cs="Arial"/>
              </w:rPr>
              <w:t>européennes</w:t>
            </w:r>
            <w:proofErr w:type="spellEnd"/>
            <w:r w:rsidRPr="002A044D">
              <w:rPr>
                <w:rFonts w:ascii="Arial" w:hAnsi="Arial" w:cs="Arial"/>
              </w:rPr>
              <w:t xml:space="preserve"> </w:t>
            </w:r>
          </w:p>
        </w:tc>
      </w:tr>
      <w:tr w:rsidR="00371AB0" w:rsidRPr="00685465" w14:paraId="259BEE9F" w14:textId="77777777" w:rsidTr="009057E4">
        <w:tc>
          <w:tcPr>
            <w:tcW w:w="2268" w:type="dxa"/>
            <w:gridSpan w:val="2"/>
            <w:shd w:val="clear" w:color="auto" w:fill="auto"/>
            <w:vAlign w:val="center"/>
          </w:tcPr>
          <w:p w14:paraId="3F3103BE" w14:textId="77777777" w:rsidR="00371AB0" w:rsidRPr="009057E4" w:rsidRDefault="00371AB0" w:rsidP="009057E4">
            <w:pPr>
              <w:jc w:val="right"/>
              <w:rPr>
                <w:rFonts w:ascii="Verdana" w:hAnsi="Verdana"/>
                <w:sz w:val="18"/>
                <w:szCs w:val="18"/>
                <w:u w:val="single"/>
                <w:lang w:val="fr-FR"/>
              </w:rPr>
            </w:pP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Votre corresp</w:t>
            </w:r>
            <w:r w:rsidR="00B8599A"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onda</w:t>
            </w:r>
            <w:r w:rsidRPr="009057E4">
              <w:rPr>
                <w:rFonts w:ascii="Verdana" w:hAnsi="Verdana"/>
                <w:sz w:val="18"/>
                <w:szCs w:val="18"/>
                <w:u w:val="single"/>
                <w:lang w:val="fr-FR"/>
              </w:rPr>
              <w:t>nt :</w:t>
            </w:r>
          </w:p>
        </w:tc>
        <w:tc>
          <w:tcPr>
            <w:tcW w:w="6840" w:type="dxa"/>
            <w:shd w:val="clear" w:color="auto" w:fill="auto"/>
          </w:tcPr>
          <w:p w14:paraId="56696D88" w14:textId="08938A48" w:rsidR="00371AB0" w:rsidRPr="002A044D" w:rsidRDefault="00840C9C" w:rsidP="00235872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olivier.magritte</w:t>
            </w:r>
            <w:r w:rsidR="002A044D" w:rsidRPr="002A044D">
              <w:rPr>
                <w:rFonts w:ascii="Arial" w:hAnsi="Arial" w:cs="Arial"/>
                <w:lang w:val="fr-FR"/>
              </w:rPr>
              <w:t>@minsoc.fed.be</w:t>
            </w:r>
          </w:p>
        </w:tc>
      </w:tr>
      <w:tr w:rsidR="001F163B" w:rsidRPr="00685465" w14:paraId="3CE4E034" w14:textId="77777777" w:rsidTr="009057E4">
        <w:tc>
          <w:tcPr>
            <w:tcW w:w="2268" w:type="dxa"/>
            <w:gridSpan w:val="2"/>
            <w:shd w:val="clear" w:color="auto" w:fill="auto"/>
            <w:vAlign w:val="center"/>
          </w:tcPr>
          <w:p w14:paraId="6A1E1909" w14:textId="2E84370C" w:rsidR="001F163B" w:rsidRPr="009057E4" w:rsidRDefault="001F163B" w:rsidP="009057E4">
            <w:pPr>
              <w:jc w:val="right"/>
              <w:rPr>
                <w:rFonts w:ascii="Verdana" w:hAnsi="Verdana"/>
                <w:sz w:val="18"/>
                <w:szCs w:val="18"/>
                <w:u w:val="single"/>
                <w:lang w:val="fr-FR"/>
              </w:rPr>
            </w:pPr>
          </w:p>
        </w:tc>
        <w:tc>
          <w:tcPr>
            <w:tcW w:w="6840" w:type="dxa"/>
            <w:shd w:val="clear" w:color="auto" w:fill="auto"/>
          </w:tcPr>
          <w:p w14:paraId="1FB34EDB" w14:textId="214088A0" w:rsidR="007123FF" w:rsidRPr="002A044D" w:rsidRDefault="007123FF" w:rsidP="00235872">
            <w:pPr>
              <w:rPr>
                <w:rFonts w:ascii="Arial" w:hAnsi="Arial" w:cs="Arial"/>
                <w:lang w:val="fr-FR"/>
              </w:rPr>
            </w:pPr>
          </w:p>
        </w:tc>
      </w:tr>
      <w:tr w:rsidR="00840C9C" w:rsidRPr="00685465" w14:paraId="7245CC94" w14:textId="77777777" w:rsidTr="00082581">
        <w:tc>
          <w:tcPr>
            <w:tcW w:w="855" w:type="dxa"/>
            <w:shd w:val="clear" w:color="auto" w:fill="auto"/>
          </w:tcPr>
          <w:p w14:paraId="6CEBB665" w14:textId="77777777" w:rsidR="00840C9C" w:rsidRPr="009057E4" w:rsidRDefault="00840C9C" w:rsidP="00840C9C">
            <w:pPr>
              <w:rPr>
                <w:rFonts w:ascii="Verdana" w:hAnsi="Verdana"/>
                <w:i/>
                <w:sz w:val="18"/>
                <w:szCs w:val="18"/>
                <w:u w:val="single"/>
                <w:lang w:val="fr-FR"/>
              </w:rPr>
            </w:pPr>
            <w:r>
              <w:rPr>
                <w:rFonts w:ascii="Verdana" w:hAnsi="Verdana"/>
                <w:i/>
                <w:sz w:val="18"/>
                <w:szCs w:val="18"/>
                <w:u w:val="single"/>
                <w:lang w:val="fr-FR"/>
              </w:rPr>
              <w:t>O</w:t>
            </w:r>
            <w:r w:rsidRPr="009057E4">
              <w:rPr>
                <w:rFonts w:ascii="Verdana" w:hAnsi="Verdana"/>
                <w:i/>
                <w:sz w:val="18"/>
                <w:szCs w:val="18"/>
                <w:u w:val="single"/>
                <w:lang w:val="fr-FR"/>
              </w:rPr>
              <w:t>bjet :</w:t>
            </w:r>
          </w:p>
        </w:tc>
        <w:tc>
          <w:tcPr>
            <w:tcW w:w="8253" w:type="dxa"/>
            <w:gridSpan w:val="2"/>
            <w:shd w:val="clear" w:color="auto" w:fill="auto"/>
          </w:tcPr>
          <w:p w14:paraId="29C128C5" w14:textId="2EFC1F4E" w:rsidR="00840C9C" w:rsidRPr="00082581" w:rsidRDefault="00840C9C" w:rsidP="00840C9C">
            <w:pPr>
              <w:rPr>
                <w:rFonts w:ascii="Verdana" w:hAnsi="Verdana"/>
                <w:i/>
                <w:sz w:val="22"/>
                <w:szCs w:val="22"/>
                <w:lang w:val="fr-BE"/>
              </w:rPr>
            </w:pPr>
            <w:r w:rsidRPr="00E26AE3">
              <w:rPr>
                <w:rFonts w:ascii="Verdana" w:hAnsi="Verdana"/>
                <w:i/>
                <w:sz w:val="22"/>
                <w:szCs w:val="22"/>
                <w:lang w:val="fr-BE"/>
              </w:rPr>
              <w:t>Echanges sur le mémorandum</w:t>
            </w:r>
            <w:r w:rsidRPr="00E26AE3">
              <w:rPr>
                <w:rFonts w:ascii="Verdana" w:hAnsi="Verdana"/>
                <w:i/>
                <w:sz w:val="22"/>
                <w:szCs w:val="22"/>
                <w:u w:val="single"/>
                <w:lang w:val="fr-BE"/>
              </w:rPr>
              <w:t xml:space="preserve"> du </w:t>
            </w:r>
            <w:proofErr w:type="spellStart"/>
            <w:r w:rsidRPr="00E26AE3">
              <w:rPr>
                <w:rFonts w:ascii="Verdana" w:hAnsi="Verdana"/>
                <w:i/>
                <w:sz w:val="22"/>
                <w:szCs w:val="22"/>
                <w:u w:val="single"/>
                <w:lang w:val="fr-BE"/>
              </w:rPr>
              <w:t>Belgian</w:t>
            </w:r>
            <w:proofErr w:type="spellEnd"/>
            <w:r w:rsidRPr="00E26AE3">
              <w:rPr>
                <w:rFonts w:ascii="Verdana" w:hAnsi="Verdana"/>
                <w:i/>
                <w:sz w:val="22"/>
                <w:szCs w:val="22"/>
                <w:u w:val="single"/>
                <w:lang w:val="fr-BE"/>
              </w:rPr>
              <w:t xml:space="preserve"> Disability Forum ASBL (BDF</w:t>
            </w:r>
            <w:r w:rsidRPr="00E26AE3">
              <w:rPr>
                <w:rFonts w:ascii="Verdana" w:hAnsi="Verdana"/>
                <w:i/>
                <w:sz w:val="22"/>
                <w:szCs w:val="22"/>
                <w:lang w:val="fr-BE"/>
              </w:rPr>
              <w:t>) dans le cadre des élections européennes du 09/06/2024</w:t>
            </w:r>
          </w:p>
        </w:tc>
      </w:tr>
      <w:tr w:rsidR="00840C9C" w:rsidRPr="00685465" w14:paraId="2C53D81E" w14:textId="77777777" w:rsidTr="00082581">
        <w:tc>
          <w:tcPr>
            <w:tcW w:w="855" w:type="dxa"/>
            <w:shd w:val="clear" w:color="auto" w:fill="auto"/>
          </w:tcPr>
          <w:p w14:paraId="7AC640C0" w14:textId="77777777" w:rsidR="00840C9C" w:rsidRPr="00082581" w:rsidRDefault="00840C9C" w:rsidP="00840C9C">
            <w:pPr>
              <w:rPr>
                <w:rFonts w:ascii="Verdana" w:hAnsi="Verdana"/>
                <w:i/>
                <w:sz w:val="18"/>
                <w:szCs w:val="18"/>
                <w:u w:val="single"/>
                <w:lang w:val="fr-BE"/>
              </w:rPr>
            </w:pPr>
          </w:p>
        </w:tc>
        <w:tc>
          <w:tcPr>
            <w:tcW w:w="8253" w:type="dxa"/>
            <w:gridSpan w:val="2"/>
            <w:shd w:val="clear" w:color="auto" w:fill="auto"/>
          </w:tcPr>
          <w:p w14:paraId="22AEF0AD" w14:textId="7A84CD09" w:rsidR="00840C9C" w:rsidRPr="00082581" w:rsidRDefault="00840C9C" w:rsidP="00840C9C">
            <w:pPr>
              <w:rPr>
                <w:rFonts w:ascii="Verdana" w:hAnsi="Verdana"/>
                <w:i/>
                <w:sz w:val="22"/>
                <w:szCs w:val="22"/>
                <w:lang w:val="fr-BE"/>
              </w:rPr>
            </w:pPr>
          </w:p>
        </w:tc>
      </w:tr>
      <w:tr w:rsidR="00840C9C" w:rsidRPr="00685465" w14:paraId="3B333929" w14:textId="77777777" w:rsidTr="00082581">
        <w:tc>
          <w:tcPr>
            <w:tcW w:w="855" w:type="dxa"/>
            <w:shd w:val="clear" w:color="auto" w:fill="auto"/>
          </w:tcPr>
          <w:p w14:paraId="00FCD5E1" w14:textId="77777777" w:rsidR="00840C9C" w:rsidRPr="00082581" w:rsidRDefault="00840C9C" w:rsidP="00840C9C">
            <w:pPr>
              <w:rPr>
                <w:rFonts w:ascii="Verdana" w:hAnsi="Verdana"/>
                <w:i/>
                <w:sz w:val="18"/>
                <w:szCs w:val="18"/>
                <w:u w:val="single"/>
                <w:lang w:val="fr-BE"/>
              </w:rPr>
            </w:pPr>
          </w:p>
        </w:tc>
        <w:tc>
          <w:tcPr>
            <w:tcW w:w="8253" w:type="dxa"/>
            <w:gridSpan w:val="2"/>
            <w:shd w:val="clear" w:color="auto" w:fill="auto"/>
          </w:tcPr>
          <w:p w14:paraId="7EA5D6ED" w14:textId="6C86B2A1" w:rsidR="00840C9C" w:rsidRPr="00082581" w:rsidRDefault="00840C9C" w:rsidP="00840C9C">
            <w:pPr>
              <w:rPr>
                <w:rFonts w:ascii="Verdana" w:hAnsi="Verdana"/>
                <w:i/>
                <w:sz w:val="22"/>
                <w:szCs w:val="22"/>
                <w:lang w:val="fr-BE"/>
              </w:rPr>
            </w:pPr>
          </w:p>
        </w:tc>
      </w:tr>
    </w:tbl>
    <w:p w14:paraId="2B56E377" w14:textId="77777777" w:rsidR="001339DF" w:rsidRDefault="001339DF" w:rsidP="009B7884">
      <w:pPr>
        <w:spacing w:after="240"/>
        <w:rPr>
          <w:rFonts w:ascii="Arial" w:hAnsi="Arial" w:cs="Arial"/>
          <w:lang w:val="fr-FR"/>
        </w:rPr>
      </w:pPr>
    </w:p>
    <w:p w14:paraId="1FD2E6B5" w14:textId="21DD511E" w:rsidR="00840C9C" w:rsidRPr="002A044D" w:rsidRDefault="00FE335E" w:rsidP="009B7884">
      <w:pPr>
        <w:spacing w:after="24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Messieurs, </w:t>
      </w:r>
      <w:r w:rsidR="0062277D">
        <w:rPr>
          <w:rFonts w:ascii="Arial" w:hAnsi="Arial" w:cs="Arial"/>
          <w:lang w:val="fr-FR"/>
        </w:rPr>
        <w:t xml:space="preserve"> </w:t>
      </w:r>
    </w:p>
    <w:p w14:paraId="3183CB42" w14:textId="4AA0E20D" w:rsidR="00210DC2" w:rsidRPr="002A044D" w:rsidRDefault="00FE335E" w:rsidP="00210DC2">
      <w:pPr>
        <w:spacing w:after="24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Nous vous invitons à prendre connaissance du</w:t>
      </w:r>
      <w:r w:rsidRPr="002A044D">
        <w:rPr>
          <w:rFonts w:ascii="Arial" w:hAnsi="Arial" w:cs="Arial"/>
          <w:lang w:val="fr-FR"/>
        </w:rPr>
        <w:t xml:space="preserve"> </w:t>
      </w:r>
      <w:hyperlink r:id="rId9" w:history="1">
        <w:r w:rsidRPr="00891875">
          <w:rPr>
            <w:rStyle w:val="Lienhypertexte"/>
            <w:rFonts w:ascii="Arial" w:hAnsi="Arial" w:cs="Arial"/>
            <w:lang w:val="fr-FR"/>
          </w:rPr>
          <w:t xml:space="preserve">mémorandum du </w:t>
        </w:r>
        <w:proofErr w:type="spellStart"/>
        <w:r w:rsidRPr="00891875">
          <w:rPr>
            <w:rStyle w:val="Lienhypertexte"/>
            <w:rFonts w:ascii="Arial" w:hAnsi="Arial" w:cs="Arial"/>
            <w:lang w:val="fr-FR"/>
          </w:rPr>
          <w:t>Belgian</w:t>
        </w:r>
        <w:proofErr w:type="spellEnd"/>
        <w:r w:rsidRPr="00891875">
          <w:rPr>
            <w:rStyle w:val="Lienhypertexte"/>
            <w:rFonts w:ascii="Arial" w:hAnsi="Arial" w:cs="Arial"/>
            <w:lang w:val="fr-FR"/>
          </w:rPr>
          <w:t xml:space="preserve"> Disability Forum asbl (BDF)</w:t>
        </w:r>
      </w:hyperlink>
      <w:r>
        <w:rPr>
          <w:rFonts w:ascii="Arial" w:hAnsi="Arial" w:cs="Arial"/>
          <w:lang w:val="fr-FR"/>
        </w:rPr>
        <w:t xml:space="preserve"> </w:t>
      </w:r>
      <w:r w:rsidR="00035340" w:rsidRPr="002A044D">
        <w:rPr>
          <w:rFonts w:ascii="Arial" w:hAnsi="Arial" w:cs="Arial"/>
          <w:lang w:val="fr-FR"/>
        </w:rPr>
        <w:t>concernant les élections européennes 2024 ,</w:t>
      </w:r>
      <w:r w:rsidR="00AC5A16" w:rsidRPr="002A044D">
        <w:rPr>
          <w:rFonts w:ascii="Arial" w:hAnsi="Arial" w:cs="Arial"/>
          <w:lang w:val="fr-FR"/>
        </w:rPr>
        <w:t> </w:t>
      </w:r>
      <w:r w:rsidR="0062277D">
        <w:rPr>
          <w:rFonts w:ascii="Arial" w:hAnsi="Arial" w:cs="Arial"/>
          <w:lang w:val="fr-FR"/>
        </w:rPr>
        <w:t>« </w:t>
      </w:r>
      <w:r w:rsidR="00035340" w:rsidRPr="002A044D">
        <w:rPr>
          <w:rFonts w:ascii="Arial" w:hAnsi="Arial" w:cs="Arial"/>
          <w:lang w:val="fr-FR"/>
        </w:rPr>
        <w:t>Pour une Europe qui soutient le choix de vie et l’inclusion des personnes en situation de handicap</w:t>
      </w:r>
      <w:r w:rsidR="0062277D">
        <w:rPr>
          <w:rFonts w:ascii="Arial" w:hAnsi="Arial" w:cs="Arial"/>
          <w:lang w:val="fr-FR"/>
        </w:rPr>
        <w:t> ».</w:t>
      </w:r>
      <w:r w:rsidR="00035340" w:rsidRPr="002A044D">
        <w:rPr>
          <w:rFonts w:ascii="Arial" w:hAnsi="Arial" w:cs="Arial"/>
          <w:lang w:val="fr-FR"/>
        </w:rPr>
        <w:t xml:space="preserve"> </w:t>
      </w:r>
      <w:r w:rsidR="0062277D">
        <w:rPr>
          <w:rFonts w:ascii="Arial" w:hAnsi="Arial" w:cs="Arial"/>
          <w:lang w:val="fr-FR"/>
        </w:rPr>
        <w:t>L</w:t>
      </w:r>
      <w:r w:rsidR="00210DC2" w:rsidRPr="002A044D">
        <w:rPr>
          <w:rFonts w:ascii="Arial" w:hAnsi="Arial" w:cs="Arial"/>
          <w:lang w:val="fr-FR"/>
        </w:rPr>
        <w:t>es préoccupations et les attentes affichées sont portées par les 1</w:t>
      </w:r>
      <w:r w:rsidR="0062277D">
        <w:rPr>
          <w:rFonts w:ascii="Arial" w:hAnsi="Arial" w:cs="Arial"/>
          <w:lang w:val="fr-FR"/>
        </w:rPr>
        <w:t>9</w:t>
      </w:r>
      <w:r w:rsidR="00210DC2" w:rsidRPr="002A044D">
        <w:rPr>
          <w:rFonts w:ascii="Arial" w:hAnsi="Arial" w:cs="Arial"/>
          <w:lang w:val="fr-FR"/>
        </w:rPr>
        <w:t xml:space="preserve"> associations qui forment le BDF et concernent toutes les personnes </w:t>
      </w:r>
      <w:r w:rsidR="00840C9C">
        <w:rPr>
          <w:rFonts w:ascii="Arial" w:hAnsi="Arial" w:cs="Arial"/>
          <w:lang w:val="fr-FR"/>
        </w:rPr>
        <w:t>en situation de handicap</w:t>
      </w:r>
      <w:r w:rsidR="00840C9C" w:rsidRPr="002A044D">
        <w:rPr>
          <w:rFonts w:ascii="Arial" w:hAnsi="Arial" w:cs="Arial"/>
          <w:lang w:val="fr-FR"/>
        </w:rPr>
        <w:t xml:space="preserve"> </w:t>
      </w:r>
      <w:r w:rsidR="00210DC2" w:rsidRPr="002A044D">
        <w:rPr>
          <w:rFonts w:ascii="Arial" w:hAnsi="Arial" w:cs="Arial"/>
          <w:lang w:val="fr-FR"/>
        </w:rPr>
        <w:t xml:space="preserve">de Belgique. </w:t>
      </w:r>
    </w:p>
    <w:p w14:paraId="28196F2E" w14:textId="1F99CC9D" w:rsidR="00210DC2" w:rsidRPr="002A044D" w:rsidRDefault="00210DC2" w:rsidP="00210DC2">
      <w:pPr>
        <w:spacing w:after="240"/>
        <w:rPr>
          <w:rFonts w:ascii="Arial" w:hAnsi="Arial" w:cs="Arial"/>
          <w:lang w:val="fr-FR"/>
        </w:rPr>
      </w:pPr>
      <w:r w:rsidRPr="002A044D">
        <w:rPr>
          <w:rFonts w:ascii="Arial" w:hAnsi="Arial" w:cs="Arial"/>
          <w:lang w:val="fr-FR"/>
        </w:rPr>
        <w:t xml:space="preserve">Nous organisons </w:t>
      </w:r>
      <w:r w:rsidRPr="002A044D">
        <w:rPr>
          <w:rFonts w:ascii="Arial" w:hAnsi="Arial" w:cs="Arial"/>
          <w:b/>
          <w:bCs/>
          <w:lang w:val="fr-FR"/>
        </w:rPr>
        <w:t xml:space="preserve">le </w:t>
      </w:r>
      <w:r w:rsidR="00247566" w:rsidRPr="002A044D">
        <w:rPr>
          <w:rFonts w:ascii="Arial" w:hAnsi="Arial" w:cs="Arial"/>
          <w:b/>
          <w:bCs/>
          <w:lang w:val="fr-FR"/>
        </w:rPr>
        <w:t>14 décembre</w:t>
      </w:r>
      <w:r w:rsidR="0085559B">
        <w:rPr>
          <w:rFonts w:ascii="Arial" w:hAnsi="Arial" w:cs="Arial"/>
          <w:b/>
          <w:bCs/>
          <w:lang w:val="fr-FR"/>
        </w:rPr>
        <w:t>,</w:t>
      </w:r>
      <w:r w:rsidRPr="002A044D">
        <w:rPr>
          <w:rFonts w:ascii="Arial" w:hAnsi="Arial" w:cs="Arial"/>
          <w:b/>
          <w:lang w:val="fr-FR"/>
        </w:rPr>
        <w:t xml:space="preserve"> prochain de 14h à 16h</w:t>
      </w:r>
      <w:r w:rsidRPr="002A044D">
        <w:rPr>
          <w:rFonts w:ascii="Arial" w:hAnsi="Arial" w:cs="Arial"/>
          <w:lang w:val="fr-FR"/>
        </w:rPr>
        <w:t xml:space="preserve"> une rencontre entre les </w:t>
      </w:r>
      <w:r w:rsidR="003C2488">
        <w:rPr>
          <w:rFonts w:ascii="Arial" w:hAnsi="Arial" w:cs="Arial"/>
          <w:lang w:val="fr-FR"/>
        </w:rPr>
        <w:t>différents partis</w:t>
      </w:r>
      <w:r w:rsidRPr="002A044D">
        <w:rPr>
          <w:rFonts w:ascii="Arial" w:hAnsi="Arial" w:cs="Arial"/>
          <w:lang w:val="fr-FR"/>
        </w:rPr>
        <w:t xml:space="preserve"> et </w:t>
      </w:r>
      <w:r w:rsidR="0085559B">
        <w:rPr>
          <w:rFonts w:ascii="Arial" w:hAnsi="Arial" w:cs="Arial"/>
          <w:lang w:val="fr-FR"/>
        </w:rPr>
        <w:t>le</w:t>
      </w:r>
      <w:r w:rsidRPr="002A044D">
        <w:rPr>
          <w:rFonts w:ascii="Arial" w:hAnsi="Arial" w:cs="Arial"/>
          <w:lang w:val="fr-FR"/>
        </w:rPr>
        <w:t xml:space="preserve">s associations </w:t>
      </w:r>
      <w:r w:rsidR="0085559B">
        <w:rPr>
          <w:rFonts w:ascii="Arial" w:hAnsi="Arial" w:cs="Arial"/>
          <w:lang w:val="fr-FR"/>
        </w:rPr>
        <w:t>membres du BDF</w:t>
      </w:r>
      <w:r w:rsidRPr="002A044D">
        <w:rPr>
          <w:rFonts w:ascii="Arial" w:hAnsi="Arial" w:cs="Arial"/>
          <w:lang w:val="fr-FR"/>
        </w:rPr>
        <w:t>.  Nous serions ravis de vous compter parmi nos invités afin d’entendre les priorités et les engagements que votre parti défendr</w:t>
      </w:r>
      <w:r w:rsidR="00FE335E">
        <w:rPr>
          <w:rFonts w:ascii="Arial" w:hAnsi="Arial" w:cs="Arial"/>
          <w:lang w:val="fr-FR"/>
        </w:rPr>
        <w:t xml:space="preserve">a </w:t>
      </w:r>
      <w:r w:rsidRPr="002A044D">
        <w:rPr>
          <w:rFonts w:ascii="Arial" w:hAnsi="Arial" w:cs="Arial"/>
          <w:lang w:val="fr-FR"/>
        </w:rPr>
        <w:t xml:space="preserve">sur la scène européenne pour une vie plus autonome et plus inclusive des personnes </w:t>
      </w:r>
      <w:r w:rsidR="0085559B">
        <w:rPr>
          <w:rFonts w:ascii="Arial" w:hAnsi="Arial" w:cs="Arial"/>
          <w:lang w:val="fr-FR"/>
        </w:rPr>
        <w:t>en situation de handicap</w:t>
      </w:r>
      <w:r w:rsidRPr="002A044D">
        <w:rPr>
          <w:rFonts w:ascii="Arial" w:hAnsi="Arial" w:cs="Arial"/>
          <w:lang w:val="fr-FR"/>
        </w:rPr>
        <w:t xml:space="preserve">. </w:t>
      </w:r>
    </w:p>
    <w:p w14:paraId="72CB0722" w14:textId="3CB77B11" w:rsidR="00210DC2" w:rsidRPr="002A044D" w:rsidRDefault="00210DC2" w:rsidP="00210DC2">
      <w:pPr>
        <w:spacing w:after="240"/>
        <w:rPr>
          <w:rFonts w:ascii="Arial" w:hAnsi="Arial" w:cs="Arial"/>
          <w:lang w:val="fr-FR"/>
        </w:rPr>
      </w:pPr>
      <w:r w:rsidRPr="002A044D">
        <w:rPr>
          <w:rFonts w:ascii="Arial" w:hAnsi="Arial" w:cs="Arial"/>
          <w:lang w:val="fr-FR"/>
        </w:rPr>
        <w:t xml:space="preserve">Les échanges auront lieu dans la </w:t>
      </w:r>
      <w:r w:rsidRPr="002A044D">
        <w:rPr>
          <w:rFonts w:ascii="Arial" w:hAnsi="Arial" w:cs="Arial"/>
          <w:b/>
          <w:lang w:val="fr-FR"/>
        </w:rPr>
        <w:t xml:space="preserve">salle </w:t>
      </w:r>
      <w:r w:rsidR="00840C9C">
        <w:rPr>
          <w:rFonts w:ascii="Arial" w:hAnsi="Arial" w:cs="Arial"/>
          <w:b/>
          <w:lang w:val="fr-FR"/>
        </w:rPr>
        <w:t>1 au -1</w:t>
      </w:r>
      <w:r w:rsidRPr="002A044D">
        <w:rPr>
          <w:rFonts w:ascii="Arial" w:hAnsi="Arial" w:cs="Arial"/>
          <w:b/>
          <w:lang w:val="fr-FR"/>
        </w:rPr>
        <w:t>, Centre Administratif Botanique – Finance Tower, Boulevard du Jardin Botanique 50 – 1000 Bruxelles </w:t>
      </w:r>
      <w:r w:rsidRPr="002A044D">
        <w:rPr>
          <w:rFonts w:ascii="Arial" w:hAnsi="Arial" w:cs="Arial"/>
          <w:lang w:val="fr-FR"/>
        </w:rPr>
        <w:t xml:space="preserve"> et seront couverts par une traduction simultanée FR/NL et une traduction en langue des signes.</w:t>
      </w:r>
    </w:p>
    <w:p w14:paraId="71DD91DE" w14:textId="1507F09D" w:rsidR="00210DC2" w:rsidRPr="002A044D" w:rsidRDefault="00210DC2" w:rsidP="00210DC2">
      <w:pPr>
        <w:spacing w:after="240"/>
        <w:rPr>
          <w:rFonts w:ascii="Arial" w:hAnsi="Arial" w:cs="Arial"/>
          <w:lang w:val="fr-FR"/>
        </w:rPr>
      </w:pPr>
      <w:r w:rsidRPr="002A044D">
        <w:rPr>
          <w:rFonts w:ascii="Arial" w:hAnsi="Arial" w:cs="Arial"/>
          <w:lang w:val="fr-FR"/>
        </w:rPr>
        <w:t xml:space="preserve">Pour des raisons liées à l’organisation, pouvons-nous vous demander de confirmer votre présence (ou celle </w:t>
      </w:r>
      <w:r w:rsidR="0085559B">
        <w:rPr>
          <w:rFonts w:ascii="Arial" w:hAnsi="Arial" w:cs="Arial"/>
          <w:lang w:val="fr-FR"/>
        </w:rPr>
        <w:t>d’un ou d’une de vos collaborateurs</w:t>
      </w:r>
      <w:r w:rsidRPr="002A044D">
        <w:rPr>
          <w:rFonts w:ascii="Arial" w:hAnsi="Arial" w:cs="Arial"/>
          <w:lang w:val="fr-FR"/>
        </w:rPr>
        <w:t>)</w:t>
      </w:r>
      <w:r w:rsidR="00840C9C">
        <w:rPr>
          <w:rFonts w:ascii="Arial" w:hAnsi="Arial" w:cs="Arial"/>
          <w:lang w:val="fr-FR"/>
        </w:rPr>
        <w:t xml:space="preserve"> </w:t>
      </w:r>
      <w:r w:rsidRPr="002A044D">
        <w:rPr>
          <w:rFonts w:ascii="Arial" w:hAnsi="Arial" w:cs="Arial"/>
          <w:b/>
          <w:u w:val="single"/>
          <w:lang w:val="fr-FR"/>
        </w:rPr>
        <w:t>avant le</w:t>
      </w:r>
      <w:r w:rsidR="00247566" w:rsidRPr="002A044D">
        <w:rPr>
          <w:rFonts w:ascii="Arial" w:hAnsi="Arial" w:cs="Arial"/>
          <w:b/>
          <w:u w:val="single"/>
          <w:lang w:val="fr-FR"/>
        </w:rPr>
        <w:t xml:space="preserve"> </w:t>
      </w:r>
      <w:r w:rsidR="0085559B">
        <w:rPr>
          <w:rFonts w:ascii="Arial" w:hAnsi="Arial" w:cs="Arial"/>
          <w:b/>
          <w:u w:val="single"/>
          <w:lang w:val="fr-FR"/>
        </w:rPr>
        <w:t>14</w:t>
      </w:r>
      <w:r w:rsidR="00840C9C">
        <w:rPr>
          <w:rFonts w:ascii="Arial" w:hAnsi="Arial" w:cs="Arial"/>
          <w:b/>
          <w:u w:val="single"/>
          <w:lang w:val="fr-FR"/>
        </w:rPr>
        <w:t xml:space="preserve"> </w:t>
      </w:r>
      <w:r w:rsidR="0085559B">
        <w:rPr>
          <w:rFonts w:ascii="Arial" w:hAnsi="Arial" w:cs="Arial"/>
          <w:b/>
          <w:u w:val="single"/>
          <w:lang w:val="fr-FR"/>
        </w:rPr>
        <w:lastRenderedPageBreak/>
        <w:t>novembre  2023.</w:t>
      </w:r>
      <w:r w:rsidR="00247566" w:rsidRPr="002A044D">
        <w:rPr>
          <w:rFonts w:ascii="Arial" w:hAnsi="Arial" w:cs="Arial"/>
          <w:b/>
          <w:u w:val="single"/>
          <w:lang w:val="fr-FR"/>
        </w:rPr>
        <w:t xml:space="preserve"> </w:t>
      </w:r>
      <w:r w:rsidRPr="002A044D">
        <w:rPr>
          <w:rFonts w:ascii="Arial" w:hAnsi="Arial" w:cs="Arial"/>
          <w:lang w:val="fr-FR"/>
        </w:rPr>
        <w:t>N’hésitez par ailleurs pas à</w:t>
      </w:r>
      <w:r w:rsidR="00840C9C">
        <w:rPr>
          <w:rFonts w:ascii="Arial" w:hAnsi="Arial" w:cs="Arial"/>
          <w:lang w:val="fr-FR"/>
        </w:rPr>
        <w:t xml:space="preserve"> nous</w:t>
      </w:r>
      <w:r w:rsidRPr="002A044D">
        <w:rPr>
          <w:rFonts w:ascii="Arial" w:hAnsi="Arial" w:cs="Arial"/>
          <w:lang w:val="fr-FR"/>
        </w:rPr>
        <w:t xml:space="preserve"> contacter pour toute question liée à l’organisation.</w:t>
      </w:r>
    </w:p>
    <w:p w14:paraId="5C31EEDA" w14:textId="7C8888B7" w:rsidR="00210DC2" w:rsidRPr="002A044D" w:rsidRDefault="00210DC2" w:rsidP="00210DC2">
      <w:pPr>
        <w:spacing w:after="240"/>
        <w:rPr>
          <w:rFonts w:ascii="Arial" w:hAnsi="Arial" w:cs="Arial"/>
          <w:lang w:val="fr-FR"/>
        </w:rPr>
      </w:pPr>
      <w:r w:rsidRPr="002A044D">
        <w:rPr>
          <w:rFonts w:ascii="Arial" w:hAnsi="Arial" w:cs="Arial"/>
          <w:lang w:val="fr-FR"/>
        </w:rPr>
        <w:t xml:space="preserve">En espérant avoir le plaisir de vous rencontrer, recevez, </w:t>
      </w:r>
      <w:r w:rsidR="00685465">
        <w:rPr>
          <w:rFonts w:ascii="Arial" w:hAnsi="Arial" w:cs="Arial"/>
          <w:lang w:val="fr-FR"/>
        </w:rPr>
        <w:t>Messieurs,</w:t>
      </w:r>
      <w:r w:rsidR="0085559B">
        <w:rPr>
          <w:rFonts w:ascii="Arial" w:hAnsi="Arial" w:cs="Arial"/>
          <w:lang w:val="fr-FR"/>
        </w:rPr>
        <w:t xml:space="preserve"> </w:t>
      </w:r>
      <w:r w:rsidRPr="002A044D">
        <w:rPr>
          <w:rFonts w:ascii="Arial" w:hAnsi="Arial" w:cs="Arial"/>
          <w:lang w:val="fr-FR"/>
        </w:rPr>
        <w:t>l’assurance de notre considération la meilleure.</w:t>
      </w:r>
    </w:p>
    <w:p w14:paraId="1DFABA50" w14:textId="77777777" w:rsidR="00142316" w:rsidRPr="00C106C6" w:rsidRDefault="00142316" w:rsidP="009B7884">
      <w:pPr>
        <w:spacing w:after="240"/>
        <w:rPr>
          <w:rFonts w:ascii="Verdana" w:hAnsi="Verdana"/>
          <w:lang w:val="fr-FR"/>
        </w:rPr>
      </w:pPr>
    </w:p>
    <w:p w14:paraId="36CA45D6" w14:textId="77777777" w:rsidR="00C106C6" w:rsidRDefault="00C106C6" w:rsidP="009B7884">
      <w:pPr>
        <w:spacing w:after="240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Bien à </w:t>
      </w:r>
      <w:r w:rsidR="0066725E">
        <w:rPr>
          <w:rFonts w:ascii="Verdana" w:hAnsi="Verdana"/>
          <w:lang w:val="fr-FR"/>
        </w:rPr>
        <w:t>vous</w:t>
      </w:r>
    </w:p>
    <w:p w14:paraId="08E5F41E" w14:textId="77777777" w:rsidR="00C106C6" w:rsidRPr="00C106C6" w:rsidRDefault="00C106C6" w:rsidP="00235872">
      <w:pPr>
        <w:rPr>
          <w:rFonts w:ascii="Verdana" w:hAnsi="Verdana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8E2918" w:rsidRPr="00450687" w14:paraId="661F2B98" w14:textId="77777777" w:rsidTr="003669B3">
        <w:trPr>
          <w:trHeight w:val="1525"/>
        </w:trPr>
        <w:tc>
          <w:tcPr>
            <w:tcW w:w="4261" w:type="dxa"/>
            <w:shd w:val="clear" w:color="auto" w:fill="auto"/>
          </w:tcPr>
          <w:p w14:paraId="78D2E069" w14:textId="77777777" w:rsidR="008E2918" w:rsidRPr="00450687" w:rsidRDefault="00E46602" w:rsidP="00711463">
            <w:pPr>
              <w:ind w:left="284"/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>
              <w:rPr>
                <w:rFonts w:ascii="Verdana" w:hAnsi="Verdana"/>
                <w:noProof/>
                <w:sz w:val="22"/>
                <w:szCs w:val="22"/>
              </w:rPr>
              <w:drawing>
                <wp:inline distT="0" distB="0" distL="0" distR="0" wp14:anchorId="7AA125E9" wp14:editId="13385302">
                  <wp:extent cx="1304925" cy="1095375"/>
                  <wp:effectExtent l="0" t="0" r="0" b="0"/>
                  <wp:docPr id="1" name="Image 1" descr="Gisèle Marliè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isèle Marliè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shd w:val="clear" w:color="auto" w:fill="auto"/>
          </w:tcPr>
          <w:p w14:paraId="4CF82137" w14:textId="77777777" w:rsidR="008E2918" w:rsidRPr="00450687" w:rsidRDefault="00E46602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>
              <w:rPr>
                <w:rFonts w:ascii="Verdana" w:hAnsi="Verdana"/>
                <w:noProof/>
                <w:sz w:val="22"/>
                <w:szCs w:val="22"/>
              </w:rPr>
              <w:drawing>
                <wp:inline distT="0" distB="0" distL="0" distR="0" wp14:anchorId="72D534D6" wp14:editId="7858F006">
                  <wp:extent cx="1990725" cy="1143000"/>
                  <wp:effectExtent l="0" t="0" r="0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918" w:rsidRPr="00450687" w14:paraId="08C1F159" w14:textId="77777777" w:rsidTr="003669B3">
        <w:tc>
          <w:tcPr>
            <w:tcW w:w="4261" w:type="dxa"/>
            <w:shd w:val="clear" w:color="auto" w:fill="auto"/>
          </w:tcPr>
          <w:p w14:paraId="54D866A5" w14:textId="77777777" w:rsidR="008E2918" w:rsidRPr="00450687" w:rsidRDefault="008E2918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 w:rsidRPr="00450687">
              <w:rPr>
                <w:rFonts w:ascii="Verdana" w:hAnsi="Verdana"/>
                <w:sz w:val="22"/>
                <w:szCs w:val="22"/>
                <w:lang w:val="nl-BE"/>
              </w:rPr>
              <w:t>Gisèle MARLIERE</w:t>
            </w:r>
          </w:p>
        </w:tc>
        <w:tc>
          <w:tcPr>
            <w:tcW w:w="4261" w:type="dxa"/>
            <w:shd w:val="clear" w:color="auto" w:fill="auto"/>
          </w:tcPr>
          <w:p w14:paraId="0CE6AE86" w14:textId="77777777" w:rsidR="008E2918" w:rsidRPr="00450687" w:rsidRDefault="008E2918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 w:rsidRPr="00450687">
              <w:rPr>
                <w:rFonts w:ascii="Verdana" w:hAnsi="Verdana"/>
                <w:sz w:val="22"/>
                <w:szCs w:val="22"/>
                <w:lang w:val="nl-BE"/>
              </w:rPr>
              <w:t>Pierre GYSELINCK</w:t>
            </w:r>
          </w:p>
        </w:tc>
      </w:tr>
      <w:tr w:rsidR="008E2918" w:rsidRPr="00450687" w14:paraId="3784DFB6" w14:textId="77777777" w:rsidTr="003669B3">
        <w:tc>
          <w:tcPr>
            <w:tcW w:w="4261" w:type="dxa"/>
            <w:shd w:val="clear" w:color="auto" w:fill="auto"/>
          </w:tcPr>
          <w:p w14:paraId="13548C52" w14:textId="77777777" w:rsidR="008E2918" w:rsidRPr="00450687" w:rsidRDefault="008E2918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>
              <w:rPr>
                <w:rFonts w:ascii="Verdana" w:hAnsi="Verdana"/>
                <w:sz w:val="22"/>
                <w:szCs w:val="22"/>
                <w:lang w:val="nl-BE"/>
              </w:rPr>
              <w:t>Secrétaire générale</w:t>
            </w:r>
          </w:p>
        </w:tc>
        <w:tc>
          <w:tcPr>
            <w:tcW w:w="4261" w:type="dxa"/>
            <w:shd w:val="clear" w:color="auto" w:fill="auto"/>
          </w:tcPr>
          <w:p w14:paraId="2D97E6FA" w14:textId="77777777" w:rsidR="008E2918" w:rsidRPr="00450687" w:rsidRDefault="008E2918" w:rsidP="003669B3">
            <w:pPr>
              <w:jc w:val="center"/>
              <w:rPr>
                <w:rFonts w:ascii="Verdana" w:hAnsi="Verdana"/>
                <w:sz w:val="22"/>
                <w:szCs w:val="22"/>
                <w:lang w:val="nl-BE"/>
              </w:rPr>
            </w:pPr>
            <w:r>
              <w:rPr>
                <w:rFonts w:ascii="Verdana" w:hAnsi="Verdana"/>
                <w:sz w:val="22"/>
                <w:szCs w:val="22"/>
                <w:lang w:val="nl-BE"/>
              </w:rPr>
              <w:t>Président</w:t>
            </w:r>
          </w:p>
        </w:tc>
      </w:tr>
      <w:tr w:rsidR="006B4FC7" w:rsidRPr="009057E4" w14:paraId="5930FFD0" w14:textId="77777777" w:rsidTr="009057E4">
        <w:tblPrEx>
          <w:jc w:val="center"/>
        </w:tblPrEx>
        <w:trPr>
          <w:trHeight w:val="1525"/>
          <w:jc w:val="center"/>
        </w:trPr>
        <w:tc>
          <w:tcPr>
            <w:tcW w:w="4261" w:type="dxa"/>
            <w:shd w:val="clear" w:color="auto" w:fill="auto"/>
          </w:tcPr>
          <w:p w14:paraId="7F870941" w14:textId="77777777" w:rsidR="006B4FC7" w:rsidRPr="009057E4" w:rsidRDefault="006B4FC7" w:rsidP="009057E4">
            <w:pPr>
              <w:ind w:left="-180" w:right="-177"/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  <w:tc>
          <w:tcPr>
            <w:tcW w:w="4261" w:type="dxa"/>
            <w:shd w:val="clear" w:color="auto" w:fill="auto"/>
          </w:tcPr>
          <w:p w14:paraId="7A7AEF08" w14:textId="77777777" w:rsidR="006B4FC7" w:rsidRPr="009057E4" w:rsidRDefault="006B4FC7" w:rsidP="009057E4">
            <w:pPr>
              <w:ind w:left="-180" w:right="-177"/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</w:tbl>
    <w:p w14:paraId="47D2BCC8" w14:textId="77777777" w:rsidR="001322E1" w:rsidRPr="007B251C" w:rsidRDefault="001322E1" w:rsidP="003C2488">
      <w:pPr>
        <w:rPr>
          <w:rFonts w:ascii="Verdana" w:hAnsi="Verdana"/>
          <w:sz w:val="22"/>
          <w:szCs w:val="22"/>
          <w:lang w:val="fr-FR"/>
        </w:rPr>
      </w:pPr>
    </w:p>
    <w:sectPr w:rsidR="001322E1" w:rsidRPr="007B251C" w:rsidSect="00142316">
      <w:headerReference w:type="default" r:id="rId12"/>
      <w:footerReference w:type="default" r:id="rId13"/>
      <w:pgSz w:w="11906" w:h="16838" w:code="9"/>
      <w:pgMar w:top="1440" w:right="1286" w:bottom="851" w:left="179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08A3" w14:textId="77777777" w:rsidR="00CA05CE" w:rsidRDefault="00CA05CE">
      <w:r>
        <w:separator/>
      </w:r>
    </w:p>
  </w:endnote>
  <w:endnote w:type="continuationSeparator" w:id="0">
    <w:p w14:paraId="06B1EE3E" w14:textId="77777777" w:rsidR="00CA05CE" w:rsidRDefault="00CA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792" w:type="dxa"/>
      <w:tblLayout w:type="fixed"/>
      <w:tblLook w:val="01E0" w:firstRow="1" w:lastRow="1" w:firstColumn="1" w:lastColumn="1" w:noHBand="0" w:noVBand="0"/>
    </w:tblPr>
    <w:tblGrid>
      <w:gridCol w:w="7920"/>
      <w:gridCol w:w="900"/>
      <w:gridCol w:w="1440"/>
    </w:tblGrid>
    <w:tr w:rsidR="00B32020" w:rsidRPr="00685465" w14:paraId="5E228D6E" w14:textId="77777777" w:rsidTr="009057E4">
      <w:trPr>
        <w:trHeight w:val="1254"/>
      </w:trPr>
      <w:tc>
        <w:tcPr>
          <w:tcW w:w="7920" w:type="dxa"/>
          <w:shd w:val="clear" w:color="auto" w:fill="auto"/>
        </w:tcPr>
        <w:p w14:paraId="26869E79" w14:textId="77777777" w:rsidR="00B32020" w:rsidRPr="009C51FD" w:rsidRDefault="009C51FD" w:rsidP="009057E4">
          <w:pPr>
            <w:pStyle w:val="Pieddepage"/>
            <w:jc w:val="center"/>
            <w:rPr>
              <w:sz w:val="12"/>
              <w:szCs w:val="12"/>
              <w:lang w:val="fr-FR"/>
            </w:rPr>
          </w:pPr>
          <w:r w:rsidRPr="009C51FD">
            <w:rPr>
              <w:sz w:val="12"/>
              <w:szCs w:val="12"/>
              <w:lang w:val="fr-FR"/>
            </w:rPr>
            <w:t>________________________________________________________________________________________________</w:t>
          </w:r>
          <w:r w:rsidR="00B32020" w:rsidRPr="009C51FD">
            <w:rPr>
              <w:sz w:val="12"/>
              <w:szCs w:val="12"/>
              <w:lang w:val="fr-FR"/>
            </w:rPr>
            <w:t>________________________________</w:t>
          </w:r>
        </w:p>
        <w:p w14:paraId="157A57D5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r w:rsidRPr="009057E4">
            <w:rPr>
              <w:rFonts w:ascii="Verdana" w:hAnsi="Verdana"/>
              <w:sz w:val="18"/>
              <w:szCs w:val="18"/>
              <w:lang w:val="fr-FR"/>
            </w:rPr>
            <w:t xml:space="preserve">BDF asbl - Centre Administratif Botanique – Finance Tower </w:t>
          </w:r>
        </w:p>
        <w:p w14:paraId="118851FC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r w:rsidRPr="009057E4">
            <w:rPr>
              <w:rFonts w:ascii="Verdana" w:hAnsi="Verdana"/>
              <w:sz w:val="18"/>
              <w:szCs w:val="18"/>
              <w:lang w:val="fr-FR"/>
            </w:rPr>
            <w:t>Boulevard du Jardin Botanique 50, bte 150  – 1000 Bruxelles – Belgique</w:t>
          </w:r>
        </w:p>
        <w:p w14:paraId="35BDEE97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r w:rsidRPr="009057E4">
            <w:rPr>
              <w:rFonts w:ascii="Verdana" w:hAnsi="Verdana"/>
              <w:sz w:val="18"/>
              <w:szCs w:val="18"/>
              <w:lang w:val="fr-FR"/>
            </w:rPr>
            <w:t xml:space="preserve">Tél.: + 32 2 509 83 58 </w:t>
          </w:r>
          <w:r w:rsidR="00DF38ED">
            <w:rPr>
              <w:rFonts w:ascii="Verdana" w:hAnsi="Verdana"/>
              <w:sz w:val="18"/>
              <w:szCs w:val="18"/>
              <w:lang w:val="fr-FR"/>
            </w:rPr>
            <w:t>ou + 32 2 509 84 21</w:t>
          </w:r>
        </w:p>
        <w:p w14:paraId="5276D99E" w14:textId="77777777" w:rsidR="00B32020" w:rsidRPr="00FE335E" w:rsidRDefault="00B32020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BE"/>
            </w:rPr>
          </w:pPr>
          <w:r w:rsidRPr="00FE335E">
            <w:rPr>
              <w:rFonts w:ascii="Verdana" w:hAnsi="Verdana"/>
              <w:sz w:val="18"/>
              <w:szCs w:val="18"/>
              <w:lang w:val="fr-BE"/>
            </w:rPr>
            <w:t xml:space="preserve">e-mail: </w:t>
          </w:r>
          <w:r w:rsidR="00685465">
            <w:fldChar w:fldCharType="begin"/>
          </w:r>
          <w:r w:rsidR="00685465" w:rsidRPr="00685465">
            <w:rPr>
              <w:lang w:val="fr-BE"/>
            </w:rPr>
            <w:instrText>HYPERLINK "mailto:info@bdf.belgium.be"</w:instrText>
          </w:r>
          <w:r w:rsidR="00685465">
            <w:fldChar w:fldCharType="separate"/>
          </w:r>
          <w:r w:rsidRPr="00FE335E">
            <w:rPr>
              <w:rStyle w:val="Lienhypertexte"/>
              <w:rFonts w:ascii="Verdana" w:hAnsi="Verdana"/>
              <w:sz w:val="18"/>
              <w:szCs w:val="18"/>
              <w:lang w:val="fr-BE"/>
            </w:rPr>
            <w:t>info@bdf.belgium.be</w:t>
          </w:r>
          <w:r w:rsidR="00685465">
            <w:rPr>
              <w:rStyle w:val="Lienhypertexte"/>
              <w:rFonts w:ascii="Verdana" w:hAnsi="Verdana"/>
              <w:sz w:val="18"/>
              <w:szCs w:val="18"/>
              <w:lang w:val="fr-BE"/>
            </w:rPr>
            <w:fldChar w:fldCharType="end"/>
          </w:r>
        </w:p>
        <w:p w14:paraId="3487562B" w14:textId="77777777" w:rsidR="00B32020" w:rsidRPr="009057E4" w:rsidRDefault="00685465" w:rsidP="009057E4">
          <w:pPr>
            <w:pStyle w:val="Pieddepage"/>
            <w:jc w:val="center"/>
            <w:rPr>
              <w:rFonts w:ascii="Verdana" w:hAnsi="Verdana"/>
              <w:sz w:val="18"/>
              <w:szCs w:val="18"/>
              <w:lang w:val="fr-FR"/>
            </w:rPr>
          </w:pPr>
          <w:hyperlink r:id="rId1" w:history="1">
            <w:r w:rsidR="00B32020" w:rsidRPr="009057E4">
              <w:rPr>
                <w:rStyle w:val="Lienhypertexte"/>
                <w:rFonts w:ascii="Verdana" w:hAnsi="Verdana"/>
                <w:sz w:val="18"/>
                <w:szCs w:val="18"/>
              </w:rPr>
              <w:t>http://bdf.belgium.be</w:t>
            </w:r>
          </w:hyperlink>
          <w:r w:rsidR="00B32020" w:rsidRPr="009057E4">
            <w:rPr>
              <w:rFonts w:ascii="Verdana" w:hAnsi="Verdana"/>
              <w:sz w:val="18"/>
              <w:szCs w:val="18"/>
            </w:rPr>
            <w:t xml:space="preserve"> </w:t>
          </w:r>
        </w:p>
        <w:p w14:paraId="47018C4F" w14:textId="77777777" w:rsidR="00B32020" w:rsidRPr="009057E4" w:rsidRDefault="00B32020" w:rsidP="00BF0436">
          <w:pPr>
            <w:pStyle w:val="Pieddepage"/>
            <w:rPr>
              <w:sz w:val="8"/>
              <w:szCs w:val="8"/>
              <w:lang w:val="fr-FR"/>
            </w:rPr>
          </w:pPr>
        </w:p>
      </w:tc>
      <w:tc>
        <w:tcPr>
          <w:tcW w:w="900" w:type="dxa"/>
          <w:shd w:val="clear" w:color="auto" w:fill="auto"/>
        </w:tcPr>
        <w:p w14:paraId="217080A0" w14:textId="77777777" w:rsidR="00B32020" w:rsidRPr="009057E4" w:rsidRDefault="00B32020" w:rsidP="009057E4">
          <w:pPr>
            <w:pStyle w:val="Pieddepage"/>
            <w:jc w:val="center"/>
            <w:rPr>
              <w:sz w:val="8"/>
              <w:szCs w:val="8"/>
              <w:lang w:val="fr-FR"/>
            </w:rPr>
          </w:pPr>
        </w:p>
        <w:p w14:paraId="7403505D" w14:textId="77777777" w:rsidR="00B32020" w:rsidRPr="009057E4" w:rsidRDefault="00E46602" w:rsidP="009057E4">
          <w:pPr>
            <w:pStyle w:val="Pieddepage"/>
            <w:jc w:val="center"/>
            <w:rPr>
              <w:rFonts w:ascii="Comic Sans MS" w:hAnsi="Comic Sans MS"/>
              <w:sz w:val="18"/>
              <w:szCs w:val="18"/>
              <w:lang w:val="nl-BE"/>
            </w:rPr>
          </w:pPr>
          <w:r>
            <w:rPr>
              <w:noProof/>
              <w:sz w:val="20"/>
            </w:rPr>
            <w:drawing>
              <wp:inline distT="0" distB="0" distL="0" distR="0" wp14:anchorId="499E464A" wp14:editId="57FB5F3F">
                <wp:extent cx="504825" cy="638175"/>
                <wp:effectExtent l="0" t="0" r="0" b="0"/>
                <wp:docPr id="4" name="Image 5" descr="2014-02-03-EDF-Logo-20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 descr="2014-02-03-EDF-Logo-20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0" w:type="dxa"/>
          <w:shd w:val="clear" w:color="auto" w:fill="auto"/>
        </w:tcPr>
        <w:p w14:paraId="3E2F029C" w14:textId="77777777" w:rsidR="00B32020" w:rsidRPr="009057E4" w:rsidRDefault="00B32020" w:rsidP="00BF0436">
          <w:pPr>
            <w:pStyle w:val="Pieddepage"/>
            <w:rPr>
              <w:rFonts w:ascii="Comic Sans MS" w:hAnsi="Comic Sans MS"/>
              <w:sz w:val="8"/>
              <w:szCs w:val="8"/>
              <w:lang w:val="fr-FR"/>
            </w:rPr>
          </w:pPr>
          <w:r w:rsidRPr="009057E4">
            <w:rPr>
              <w:rFonts w:ascii="Comic Sans MS" w:hAnsi="Comic Sans MS"/>
              <w:sz w:val="8"/>
              <w:szCs w:val="8"/>
              <w:lang w:val="fr-FR"/>
            </w:rPr>
            <w:t>________________________</w:t>
          </w:r>
        </w:p>
        <w:p w14:paraId="2C83FA35" w14:textId="77777777" w:rsidR="00B32020" w:rsidRPr="009057E4" w:rsidRDefault="00B32020" w:rsidP="009057E4">
          <w:pPr>
            <w:pStyle w:val="Pieddepage"/>
            <w:jc w:val="center"/>
            <w:rPr>
              <w:rFonts w:ascii="Verdana" w:hAnsi="Verdana"/>
              <w:sz w:val="20"/>
              <w:lang w:val="fr-FR"/>
            </w:rPr>
          </w:pPr>
          <w:r w:rsidRPr="009057E4">
            <w:rPr>
              <w:rFonts w:ascii="Verdana" w:hAnsi="Verdana"/>
              <w:sz w:val="16"/>
              <w:szCs w:val="16"/>
              <w:lang w:val="fr-FR"/>
            </w:rPr>
            <w:t>Le BDF est le représentant officiel de la Belgique dans l’EDF</w:t>
          </w:r>
        </w:p>
      </w:tc>
    </w:tr>
  </w:tbl>
  <w:p w14:paraId="6E98AE6B" w14:textId="77777777" w:rsidR="00B32020" w:rsidRPr="00235872" w:rsidRDefault="00B32020">
    <w:pPr>
      <w:pStyle w:val="Pieddepage"/>
      <w:rPr>
        <w:sz w:val="8"/>
        <w:szCs w:val="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D00CE" w14:textId="77777777" w:rsidR="00CA05CE" w:rsidRDefault="00CA05CE">
      <w:r>
        <w:separator/>
      </w:r>
    </w:p>
  </w:footnote>
  <w:footnote w:type="continuationSeparator" w:id="0">
    <w:p w14:paraId="39FB392E" w14:textId="77777777" w:rsidR="00CA05CE" w:rsidRDefault="00CA0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-1026" w:type="dxa"/>
      <w:tblLayout w:type="fixed"/>
      <w:tblLook w:val="0000" w:firstRow="0" w:lastRow="0" w:firstColumn="0" w:lastColumn="0" w:noHBand="0" w:noVBand="0"/>
    </w:tblPr>
    <w:tblGrid>
      <w:gridCol w:w="1800"/>
      <w:gridCol w:w="8100"/>
    </w:tblGrid>
    <w:tr w:rsidR="00B32020" w14:paraId="557DE872" w14:textId="77777777" w:rsidTr="00142316">
      <w:trPr>
        <w:trHeight w:val="1125"/>
      </w:trPr>
      <w:tc>
        <w:tcPr>
          <w:tcW w:w="1800" w:type="dxa"/>
        </w:tcPr>
        <w:p w14:paraId="58F829BD" w14:textId="77777777" w:rsidR="00B32020" w:rsidRDefault="00B32020" w:rsidP="00B073F0">
          <w:pPr>
            <w:pStyle w:val="En-tte"/>
            <w:jc w:val="both"/>
            <w:rPr>
              <w:sz w:val="12"/>
              <w:szCs w:val="12"/>
            </w:rPr>
          </w:pPr>
        </w:p>
        <w:p w14:paraId="43661326" w14:textId="77777777" w:rsidR="00B32020" w:rsidRDefault="00E46602" w:rsidP="00B073F0">
          <w:pPr>
            <w:pStyle w:val="En-tte"/>
            <w:jc w:val="both"/>
            <w:rPr>
              <w:rFonts w:ascii="Comic Sans MS" w:hAnsi="Comic Sans MS"/>
              <w:sz w:val="16"/>
              <w:szCs w:val="16"/>
            </w:rPr>
          </w:pPr>
          <w:r>
            <w:rPr>
              <w:rFonts w:ascii="Comic Sans MS" w:hAnsi="Comic Sans MS"/>
              <w:noProof/>
              <w:sz w:val="16"/>
              <w:szCs w:val="16"/>
            </w:rPr>
            <w:drawing>
              <wp:inline distT="0" distB="0" distL="0" distR="0" wp14:anchorId="5B09DFEC" wp14:editId="24E03D59">
                <wp:extent cx="885825" cy="666750"/>
                <wp:effectExtent l="0" t="0" r="0" b="0"/>
                <wp:docPr id="3" name="Image 1" descr="logo_b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b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DF96A54" w14:textId="77777777" w:rsidR="00B32020" w:rsidRPr="008D7E5F" w:rsidRDefault="00B32020" w:rsidP="00B073F0">
          <w:pPr>
            <w:pStyle w:val="En-tte"/>
            <w:jc w:val="both"/>
            <w:rPr>
              <w:rFonts w:ascii="Comic Sans MS" w:hAnsi="Comic Sans MS"/>
              <w:sz w:val="8"/>
              <w:szCs w:val="8"/>
            </w:rPr>
          </w:pPr>
        </w:p>
      </w:tc>
      <w:tc>
        <w:tcPr>
          <w:tcW w:w="8100" w:type="dxa"/>
        </w:tcPr>
        <w:p w14:paraId="2470E3F8" w14:textId="77777777" w:rsidR="00B32020" w:rsidRDefault="00B32020" w:rsidP="00BF0436">
          <w:pPr>
            <w:pStyle w:val="En-tte"/>
            <w:jc w:val="right"/>
            <w:rPr>
              <w:rFonts w:ascii="Comic Sans MS" w:hAnsi="Comic Sans MS"/>
              <w:b/>
              <w:bCs/>
              <w:sz w:val="36"/>
              <w:lang w:val="fr-BE"/>
            </w:rPr>
          </w:pPr>
        </w:p>
        <w:p w14:paraId="19E67790" w14:textId="77777777" w:rsidR="00B32020" w:rsidRPr="00281BD7" w:rsidRDefault="00B32020" w:rsidP="00BF0436">
          <w:pPr>
            <w:pStyle w:val="En-tte"/>
            <w:jc w:val="right"/>
            <w:rPr>
              <w:sz w:val="16"/>
              <w:szCs w:val="16"/>
              <w:lang w:val="fr-BE"/>
            </w:rPr>
          </w:pPr>
        </w:p>
        <w:p w14:paraId="39859A51" w14:textId="0C4FB3C5" w:rsidR="00B32020" w:rsidRPr="00C2383C" w:rsidRDefault="00B32020" w:rsidP="005F276C">
          <w:pPr>
            <w:pStyle w:val="En-tte"/>
            <w:jc w:val="right"/>
            <w:rPr>
              <w:rFonts w:ascii="Verdana" w:hAnsi="Verdana"/>
              <w:sz w:val="20"/>
              <w:szCs w:val="20"/>
              <w:lang w:val="fr-BE"/>
            </w:rPr>
          </w:pPr>
          <w:r w:rsidRPr="00C2383C">
            <w:rPr>
              <w:rFonts w:ascii="Verdana" w:hAnsi="Verdana"/>
              <w:sz w:val="20"/>
              <w:szCs w:val="20"/>
              <w:lang w:val="fr-BE"/>
            </w:rPr>
            <w:t>Bruxelles, le</w:t>
          </w:r>
          <w:r w:rsidR="0062277D">
            <w:rPr>
              <w:rFonts w:ascii="Verdana" w:hAnsi="Verdana"/>
              <w:sz w:val="20"/>
              <w:szCs w:val="20"/>
              <w:lang w:val="fr-BE"/>
            </w:rPr>
            <w:t xml:space="preserve"> </w:t>
          </w:r>
          <w:r w:rsidR="00840C9C">
            <w:rPr>
              <w:rFonts w:ascii="Verdana" w:hAnsi="Verdana"/>
              <w:sz w:val="20"/>
              <w:szCs w:val="20"/>
              <w:lang w:val="fr-BE"/>
            </w:rPr>
            <w:t>2</w:t>
          </w:r>
          <w:r w:rsidR="00FE335E">
            <w:rPr>
              <w:rFonts w:ascii="Verdana" w:hAnsi="Verdana"/>
              <w:sz w:val="20"/>
              <w:szCs w:val="20"/>
              <w:lang w:val="fr-BE"/>
            </w:rPr>
            <w:t>6</w:t>
          </w:r>
          <w:r w:rsidR="0062277D">
            <w:rPr>
              <w:rFonts w:ascii="Verdana" w:hAnsi="Verdana"/>
              <w:sz w:val="20"/>
              <w:szCs w:val="20"/>
              <w:lang w:val="fr-BE"/>
            </w:rPr>
            <w:t xml:space="preserve"> </w:t>
          </w:r>
          <w:r w:rsidR="0062277D">
            <w:rPr>
              <w:rFonts w:ascii="Verdana" w:hAnsi="Verdana"/>
              <w:sz w:val="22"/>
              <w:szCs w:val="22"/>
              <w:lang w:val="fr-FR"/>
            </w:rPr>
            <w:t>octobre 2023</w:t>
          </w:r>
          <w:r w:rsidR="007B217D">
            <w:rPr>
              <w:rFonts w:ascii="Verdana" w:hAnsi="Verdana"/>
              <w:sz w:val="20"/>
              <w:szCs w:val="20"/>
              <w:lang w:val="fr-BE"/>
            </w:rPr>
            <w:t xml:space="preserve"> </w:t>
          </w:r>
        </w:p>
      </w:tc>
    </w:tr>
  </w:tbl>
  <w:p w14:paraId="5A4B4124" w14:textId="77777777" w:rsidR="00B32020" w:rsidRDefault="00B320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6052"/>
    <w:multiLevelType w:val="hybridMultilevel"/>
    <w:tmpl w:val="E93C23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F6789"/>
    <w:multiLevelType w:val="hybridMultilevel"/>
    <w:tmpl w:val="7A3E20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E0ED1"/>
    <w:multiLevelType w:val="hybridMultilevel"/>
    <w:tmpl w:val="50A661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91FE9"/>
    <w:multiLevelType w:val="hybridMultilevel"/>
    <w:tmpl w:val="E51AC0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70204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27480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9048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023567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CE"/>
    <w:rsid w:val="00030EBE"/>
    <w:rsid w:val="00035340"/>
    <w:rsid w:val="00082581"/>
    <w:rsid w:val="000D2003"/>
    <w:rsid w:val="000F68DB"/>
    <w:rsid w:val="00111EB1"/>
    <w:rsid w:val="001322E1"/>
    <w:rsid w:val="001339DF"/>
    <w:rsid w:val="00142316"/>
    <w:rsid w:val="00173DCB"/>
    <w:rsid w:val="0018309A"/>
    <w:rsid w:val="001F163B"/>
    <w:rsid w:val="00210DC2"/>
    <w:rsid w:val="002145E1"/>
    <w:rsid w:val="00235872"/>
    <w:rsid w:val="00247566"/>
    <w:rsid w:val="002A044D"/>
    <w:rsid w:val="002C6B3C"/>
    <w:rsid w:val="003669B3"/>
    <w:rsid w:val="00371AB0"/>
    <w:rsid w:val="003C2488"/>
    <w:rsid w:val="004053D3"/>
    <w:rsid w:val="00425F4D"/>
    <w:rsid w:val="00471ED8"/>
    <w:rsid w:val="004927FC"/>
    <w:rsid w:val="004B7A26"/>
    <w:rsid w:val="004D55A4"/>
    <w:rsid w:val="00542E20"/>
    <w:rsid w:val="00562D35"/>
    <w:rsid w:val="00591178"/>
    <w:rsid w:val="00593A41"/>
    <w:rsid w:val="005B024C"/>
    <w:rsid w:val="005C3CFA"/>
    <w:rsid w:val="005D593B"/>
    <w:rsid w:val="005D6828"/>
    <w:rsid w:val="005F276C"/>
    <w:rsid w:val="00615604"/>
    <w:rsid w:val="0062277D"/>
    <w:rsid w:val="0066725E"/>
    <w:rsid w:val="00685465"/>
    <w:rsid w:val="006B10EA"/>
    <w:rsid w:val="006B4FC7"/>
    <w:rsid w:val="006C5563"/>
    <w:rsid w:val="006D60DB"/>
    <w:rsid w:val="006E4A1D"/>
    <w:rsid w:val="00702122"/>
    <w:rsid w:val="00711463"/>
    <w:rsid w:val="007123FF"/>
    <w:rsid w:val="007133FA"/>
    <w:rsid w:val="00714AAF"/>
    <w:rsid w:val="00757D9F"/>
    <w:rsid w:val="00794417"/>
    <w:rsid w:val="007B000B"/>
    <w:rsid w:val="007B217D"/>
    <w:rsid w:val="007B251C"/>
    <w:rsid w:val="007F58CF"/>
    <w:rsid w:val="00811B08"/>
    <w:rsid w:val="00815D76"/>
    <w:rsid w:val="00840C9C"/>
    <w:rsid w:val="00850E39"/>
    <w:rsid w:val="0085559B"/>
    <w:rsid w:val="00896B4C"/>
    <w:rsid w:val="008B3AD5"/>
    <w:rsid w:val="008D7E5F"/>
    <w:rsid w:val="008E2918"/>
    <w:rsid w:val="009057E4"/>
    <w:rsid w:val="009063B0"/>
    <w:rsid w:val="00913102"/>
    <w:rsid w:val="00987925"/>
    <w:rsid w:val="009953EF"/>
    <w:rsid w:val="009972E3"/>
    <w:rsid w:val="009A7E1B"/>
    <w:rsid w:val="009A7EC1"/>
    <w:rsid w:val="009B1BE2"/>
    <w:rsid w:val="009B7884"/>
    <w:rsid w:val="009C51FD"/>
    <w:rsid w:val="009F6CA1"/>
    <w:rsid w:val="00A16DBC"/>
    <w:rsid w:val="00A869BA"/>
    <w:rsid w:val="00AA49CB"/>
    <w:rsid w:val="00AC5A16"/>
    <w:rsid w:val="00B073F0"/>
    <w:rsid w:val="00B32020"/>
    <w:rsid w:val="00B73474"/>
    <w:rsid w:val="00B8599A"/>
    <w:rsid w:val="00BD0E61"/>
    <w:rsid w:val="00BF0436"/>
    <w:rsid w:val="00C106C6"/>
    <w:rsid w:val="00C16F77"/>
    <w:rsid w:val="00C2383C"/>
    <w:rsid w:val="00C51E35"/>
    <w:rsid w:val="00C74950"/>
    <w:rsid w:val="00C82D04"/>
    <w:rsid w:val="00CA05CE"/>
    <w:rsid w:val="00CA07D2"/>
    <w:rsid w:val="00CD6183"/>
    <w:rsid w:val="00D027C1"/>
    <w:rsid w:val="00D215AC"/>
    <w:rsid w:val="00D228D4"/>
    <w:rsid w:val="00D62DCD"/>
    <w:rsid w:val="00D700FA"/>
    <w:rsid w:val="00D955F3"/>
    <w:rsid w:val="00D973EB"/>
    <w:rsid w:val="00DF38ED"/>
    <w:rsid w:val="00E012B8"/>
    <w:rsid w:val="00E46602"/>
    <w:rsid w:val="00E50F83"/>
    <w:rsid w:val="00E63636"/>
    <w:rsid w:val="00EA07A2"/>
    <w:rsid w:val="00EA60BC"/>
    <w:rsid w:val="00EB4366"/>
    <w:rsid w:val="00EB62D4"/>
    <w:rsid w:val="00EE3339"/>
    <w:rsid w:val="00F322E2"/>
    <w:rsid w:val="00F55E22"/>
    <w:rsid w:val="00F60E23"/>
    <w:rsid w:val="00FB347B"/>
    <w:rsid w:val="00FE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C14665D"/>
  <w15:chartTrackingRefBased/>
  <w15:docId w15:val="{776F553E-2897-40C9-B915-E692FBB4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35872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235872"/>
    <w:pPr>
      <w:tabs>
        <w:tab w:val="center" w:pos="4153"/>
        <w:tab w:val="right" w:pos="8306"/>
      </w:tabs>
    </w:pPr>
  </w:style>
  <w:style w:type="character" w:styleId="Lienhypertexte">
    <w:name w:val="Hyperlink"/>
    <w:rsid w:val="00235872"/>
    <w:rPr>
      <w:color w:val="0000FF"/>
      <w:u w:val="single"/>
    </w:rPr>
  </w:style>
  <w:style w:type="table" w:styleId="Grilledutableau">
    <w:name w:val="Table Grid"/>
    <w:basedOn w:val="TableauNormal"/>
    <w:rsid w:val="00235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6D60DB"/>
    <w:rPr>
      <w:color w:val="606420"/>
      <w:u w:val="single"/>
    </w:rPr>
  </w:style>
  <w:style w:type="paragraph" w:styleId="Textedebulles">
    <w:name w:val="Balloon Text"/>
    <w:basedOn w:val="Normal"/>
    <w:link w:val="TextedebullesCar"/>
    <w:rsid w:val="007123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123FF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62277D"/>
    <w:rPr>
      <w:sz w:val="24"/>
      <w:szCs w:val="24"/>
      <w:lang w:val="en-GB" w:eastAsia="en-GB"/>
    </w:rPr>
  </w:style>
  <w:style w:type="character" w:styleId="Marquedecommentaire">
    <w:name w:val="annotation reference"/>
    <w:basedOn w:val="Policepardfaut"/>
    <w:rsid w:val="0062277D"/>
    <w:rPr>
      <w:sz w:val="16"/>
      <w:szCs w:val="16"/>
    </w:rPr>
  </w:style>
  <w:style w:type="paragraph" w:styleId="Commentaire">
    <w:name w:val="annotation text"/>
    <w:basedOn w:val="Normal"/>
    <w:link w:val="CommentaireCar"/>
    <w:rsid w:val="0062277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2277D"/>
    <w:rPr>
      <w:lang w:val="en-GB" w:eastAsia="en-GB"/>
    </w:rPr>
  </w:style>
  <w:style w:type="paragraph" w:styleId="Objetducommentaire">
    <w:name w:val="annotation subject"/>
    <w:basedOn w:val="Commentaire"/>
    <w:next w:val="Commentaire"/>
    <w:link w:val="ObjetducommentaireCar"/>
    <w:rsid w:val="006227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2277D"/>
    <w:rPr>
      <w:b/>
      <w:bCs/>
      <w:lang w:val="en-GB" w:eastAsia="en-GB"/>
    </w:rPr>
  </w:style>
  <w:style w:type="character" w:styleId="Mentionnonrsolue">
    <w:name w:val="Unresolved Mention"/>
    <w:basedOn w:val="Policepardfaut"/>
    <w:uiPriority w:val="99"/>
    <w:semiHidden/>
    <w:unhideWhenUsed/>
    <w:rsid w:val="00FE3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oewenstein@defi.e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sident@defi.e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bdf.belgium.be/resource/static/files/memoranda/memorandum-du-belgian-disability-forum-elections-europeennes-2024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bdf.belgium.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G_PersHand\C.S.N.P.H.-N.H.R.G\BDF\Courrier\mod&#232;les\BDF-Mod&#232;le-2019-OM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BDF-Modèle-2019-OME</Template>
  <TotalTime>0</TotalTime>
  <Pages>2</Pages>
  <Words>271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Nos références :</vt:lpstr>
      <vt:lpstr>Nos références :</vt:lpstr>
    </vt:vector>
  </TitlesOfParts>
  <Company>FOD Sociale Zekerheid / SPF Sécurité Sociale</Company>
  <LinksUpToDate>false</LinksUpToDate>
  <CharactersWithSpaces>2251</CharactersWithSpaces>
  <SharedDoc>false</SharedDoc>
  <HLinks>
    <vt:vector size="12" baseType="variant">
      <vt:variant>
        <vt:i4>6815871</vt:i4>
      </vt:variant>
      <vt:variant>
        <vt:i4>3</vt:i4>
      </vt:variant>
      <vt:variant>
        <vt:i4>0</vt:i4>
      </vt:variant>
      <vt:variant>
        <vt:i4>5</vt:i4>
      </vt:variant>
      <vt:variant>
        <vt:lpwstr>http://bdf.belgium.be/</vt:lpwstr>
      </vt:variant>
      <vt:variant>
        <vt:lpwstr/>
      </vt:variant>
      <vt:variant>
        <vt:i4>5963815</vt:i4>
      </vt:variant>
      <vt:variant>
        <vt:i4>0</vt:i4>
      </vt:variant>
      <vt:variant>
        <vt:i4>0</vt:i4>
      </vt:variant>
      <vt:variant>
        <vt:i4>5</vt:i4>
      </vt:variant>
      <vt:variant>
        <vt:lpwstr>mailto:info@bdf.belgium.be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 références :</dc:title>
  <dc:subject/>
  <dc:creator>Magritte Olivier</dc:creator>
  <cp:keywords/>
  <cp:lastModifiedBy>Duchenne Véronique</cp:lastModifiedBy>
  <cp:revision>2</cp:revision>
  <cp:lastPrinted>2023-10-26T08:21:00Z</cp:lastPrinted>
  <dcterms:created xsi:type="dcterms:W3CDTF">2023-10-26T14:04:00Z</dcterms:created>
  <dcterms:modified xsi:type="dcterms:W3CDTF">2023-10-26T14:04:00Z</dcterms:modified>
</cp:coreProperties>
</file>